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637" w:rsidRDefault="00530DD3">
      <w:pPr>
        <w:rPr>
          <w:b/>
          <w:sz w:val="28"/>
          <w:szCs w:val="28"/>
        </w:rPr>
      </w:pPr>
      <w:r w:rsidRPr="00530DD3">
        <w:rPr>
          <w:b/>
          <w:sz w:val="28"/>
          <w:szCs w:val="28"/>
        </w:rPr>
        <w:t xml:space="preserve">WIJZIGING </w:t>
      </w:r>
      <w:proofErr w:type="spellStart"/>
      <w:r w:rsidRPr="00530DD3">
        <w:rPr>
          <w:b/>
          <w:sz w:val="28"/>
          <w:szCs w:val="28"/>
        </w:rPr>
        <w:t>RGBZ-wijzigingsvoorstel</w:t>
      </w:r>
      <w:proofErr w:type="spellEnd"/>
      <w:r w:rsidRPr="00530DD3">
        <w:rPr>
          <w:b/>
          <w:sz w:val="28"/>
          <w:szCs w:val="28"/>
        </w:rPr>
        <w:t xml:space="preserve">  </w:t>
      </w:r>
      <w:r w:rsidR="00F25BF2">
        <w:rPr>
          <w:b/>
          <w:sz w:val="28"/>
          <w:szCs w:val="28"/>
        </w:rPr>
        <w:t xml:space="preserve">0.8 </w:t>
      </w:r>
      <w:r w:rsidRPr="00530DD3">
        <w:rPr>
          <w:b/>
          <w:sz w:val="28"/>
          <w:szCs w:val="28"/>
        </w:rPr>
        <w:t>v.w.b. unieke aanduiding</w:t>
      </w:r>
      <w:r>
        <w:rPr>
          <w:b/>
          <w:sz w:val="28"/>
          <w:szCs w:val="28"/>
        </w:rPr>
        <w:t>en</w:t>
      </w:r>
      <w:r w:rsidRPr="00530DD3">
        <w:rPr>
          <w:b/>
          <w:sz w:val="28"/>
          <w:szCs w:val="28"/>
        </w:rPr>
        <w:t xml:space="preserve"> ZAAK en INFORMATIEOBJECT</w:t>
      </w:r>
      <w:r w:rsidR="00E710F0">
        <w:rPr>
          <w:b/>
          <w:sz w:val="28"/>
          <w:szCs w:val="28"/>
        </w:rPr>
        <w:t xml:space="preserve"> </w:t>
      </w:r>
    </w:p>
    <w:p w:rsidR="00E710F0" w:rsidRPr="00E710F0" w:rsidRDefault="00E710F0">
      <w:r w:rsidRPr="00E710F0">
        <w:t>6 mei 2014</w:t>
      </w:r>
    </w:p>
    <w:p w:rsidR="007247B4" w:rsidRDefault="007247B4" w:rsidP="007247B4">
      <w:pPr>
        <w:pStyle w:val="Kop2"/>
        <w:rPr>
          <w:noProof/>
        </w:rPr>
      </w:pPr>
      <w:bookmarkStart w:id="0" w:name="_Toc378188005"/>
      <w:r>
        <w:rPr>
          <w:noProof/>
        </w:rPr>
        <w:t>ZAAK</w:t>
      </w:r>
      <w:bookmarkEnd w:id="0"/>
    </w:p>
    <w:p w:rsidR="007247B4" w:rsidRDefault="007247B4" w:rsidP="007247B4">
      <w: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tblPr>
      <w:tblGrid>
        <w:gridCol w:w="3600"/>
        <w:gridCol w:w="1080"/>
        <w:gridCol w:w="3330"/>
        <w:gridCol w:w="1350"/>
      </w:tblGrid>
      <w:tr w:rsidR="007247B4" w:rsidRPr="00CD63CD" w:rsidTr="007247B4">
        <w:tc>
          <w:tcPr>
            <w:tcW w:w="3600" w:type="dxa"/>
            <w:tcBorders>
              <w:top w:val="single" w:sz="4" w:space="0" w:color="auto"/>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roofErr w:type="spellStart"/>
            <w:r w:rsidRPr="00CD63CD">
              <w:rPr>
                <w:rFonts w:ascii="Arial" w:eastAsia="Times New Roman" w:hAnsi="Arial" w:cs="Arial"/>
                <w:b/>
                <w:bCs/>
                <w:color w:val="000000"/>
                <w:sz w:val="20"/>
                <w:szCs w:val="20"/>
              </w:rPr>
              <w:t>Mnemonic</w:t>
            </w:r>
            <w:proofErr w:type="spellEnd"/>
            <w:r w:rsidRPr="00CD63CD">
              <w:rPr>
                <w:rFonts w:ascii="Arial" w:eastAsia="Times New Roman" w:hAnsi="Arial" w:cs="Arial"/>
                <w:b/>
                <w:bCs/>
                <w:color w:val="000000"/>
                <w:sz w:val="20"/>
                <w:szCs w:val="20"/>
              </w:rPr>
              <w:t xml:space="preserve"> objecttype</w:t>
            </w:r>
          </w:p>
        </w:tc>
        <w:tc>
          <w:tcPr>
            <w:tcW w:w="5760" w:type="dxa"/>
            <w:gridSpan w:val="3"/>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rPr>
          <w:trHeight w:val="230"/>
        </w:trPr>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Element.Notes</w:instrText>
            </w:r>
            <w:r w:rsidRPr="00CD63CD">
              <w:rPr>
                <w:rFonts w:ascii="Arial" w:hAnsi="Arial" w:cs="Arial"/>
                <w:sz w:val="20"/>
                <w:szCs w:val="20"/>
                <w:lang w:val="en-AU"/>
              </w:rPr>
              <w:fldChar w:fldCharType="end"/>
            </w:r>
            <w:r w:rsidR="007247B4" w:rsidRPr="00CD63CD">
              <w:rPr>
                <w:rFonts w:ascii="Arial" w:eastAsia="Times New Roman" w:hAnsi="Arial" w:cs="Arial"/>
                <w:color w:val="610E6A"/>
                <w:sz w:val="20"/>
                <w:szCs w:val="20"/>
              </w:rPr>
              <w:t xml:space="preserve">Een samenhangende hoeveelheid werk met een welgedefinieerde aanleiding en een </w:t>
            </w:r>
            <w:proofErr w:type="spellStart"/>
            <w:r w:rsidR="007247B4" w:rsidRPr="00CD63CD">
              <w:rPr>
                <w:rFonts w:ascii="Arial" w:eastAsia="Times New Roman" w:hAnsi="Arial" w:cs="Arial"/>
                <w:color w:val="610E6A"/>
                <w:sz w:val="20"/>
                <w:szCs w:val="20"/>
              </w:rPr>
              <w:t>welgedefinieerd</w:t>
            </w:r>
            <w:proofErr w:type="spellEnd"/>
            <w:r w:rsidR="007247B4" w:rsidRPr="00CD63CD">
              <w:rPr>
                <w:rFonts w:ascii="Arial" w:eastAsia="Times New Roman" w:hAnsi="Arial" w:cs="Arial"/>
                <w:color w:val="610E6A"/>
                <w:sz w:val="20"/>
                <w:szCs w:val="20"/>
              </w:rPr>
              <w:t xml:space="preserve"> eindresultaat, waarvan kwaliteit en doorlooptijd bewaakt moeten worden.</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rPr>
          <w:trHeight w:val="230"/>
        </w:trPr>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7247B4" w:rsidRPr="00CD63CD" w:rsidTr="007247B4">
        <w:trPr>
          <w:trHeight w:val="260"/>
        </w:trPr>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p w:rsidR="007247B4" w:rsidRPr="00256CC6" w:rsidRDefault="007247B4" w:rsidP="007247B4">
            <w:pPr>
              <w:autoSpaceDE w:val="0"/>
              <w:autoSpaceDN w:val="0"/>
              <w:adjustRightInd w:val="0"/>
              <w:spacing w:line="240" w:lineRule="auto"/>
              <w:rPr>
                <w:rFonts w:ascii="Arial" w:eastAsia="Times New Roman" w:hAnsi="Arial" w:cs="Arial"/>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De ZAAK vormt de kern van het zaakgericht werken. Wat in een individueel geval een zaak is, waar die begint en waar die eindigt, </w:t>
            </w:r>
            <w:r>
              <w:rPr>
                <w:rFonts w:ascii="Arial" w:eastAsia="Times New Roman" w:hAnsi="Arial" w:cs="Arial"/>
                <w:color w:val="000000"/>
                <w:sz w:val="20"/>
                <w:szCs w:val="20"/>
              </w:rPr>
              <w:t>word</w:t>
            </w:r>
            <w:r w:rsidRPr="00CD63CD">
              <w:rPr>
                <w:rFonts w:ascii="Arial" w:eastAsia="Times New Roman" w:hAnsi="Arial" w:cs="Arial"/>
                <w:color w:val="000000"/>
                <w:sz w:val="20"/>
                <w:szCs w:val="20"/>
              </w:rPr>
              <w:t xml:space="preserve">t bekeken vanuit het perspectief van de initiator van de zaak (burger, bedrijf, medewerker, etc.). </w:t>
            </w:r>
            <w:r w:rsidRPr="00256CC6">
              <w:rPr>
                <w:rFonts w:ascii="Arial" w:eastAsia="Times New Roman" w:hAnsi="Arial" w:cs="Arial"/>
                <w:bCs/>
                <w:color w:val="000000"/>
                <w:sz w:val="20"/>
                <w:szCs w:val="20"/>
              </w:rPr>
              <w:t xml:space="preserve">Het traject van (aan)vraag </w:t>
            </w:r>
            <w:proofErr w:type="spellStart"/>
            <w:r w:rsidRPr="00256CC6">
              <w:rPr>
                <w:rFonts w:ascii="Arial" w:eastAsia="Times New Roman" w:hAnsi="Arial" w:cs="Arial"/>
                <w:bCs/>
                <w:color w:val="000000"/>
                <w:sz w:val="20"/>
                <w:szCs w:val="20"/>
              </w:rPr>
              <w:t>cq</w:t>
            </w:r>
            <w:proofErr w:type="spellEnd"/>
            <w:r w:rsidRPr="00256CC6">
              <w:rPr>
                <w:rFonts w:ascii="Arial" w:eastAsia="Times New Roman" w:hAnsi="Arial" w:cs="Arial"/>
                <w:bCs/>
                <w:color w:val="000000"/>
                <w:sz w:val="20"/>
                <w:szCs w:val="20"/>
              </w:rPr>
              <w:t xml:space="preserve">. aanleiding voor de zaak tot en met de levering van de producten/of diensten die een passend antwoord vormen op die aanleiding, bepaalt </w:t>
            </w:r>
            <w:r w:rsidRPr="00CD63CD">
              <w:rPr>
                <w:rFonts w:ascii="Arial" w:eastAsia="Times New Roman" w:hAnsi="Arial" w:cs="Arial"/>
                <w:color w:val="000000"/>
                <w:sz w:val="20"/>
                <w:szCs w:val="20"/>
              </w:rPr>
              <w:t>de omvang en afbakening van de zaak.</w:t>
            </w:r>
            <w:r>
              <w:rPr>
                <w:rFonts w:ascii="Arial" w:eastAsia="Times New Roman" w:hAnsi="Arial" w:cs="Arial"/>
                <w:color w:val="000000"/>
                <w:sz w:val="20"/>
                <w:szCs w:val="20"/>
              </w:rPr>
              <w:t xml:space="preserve"> Hiermee komt de afbakening van een zaak overeen met een bedrijfsproces: ‘van klant tot klant’. </w:t>
            </w:r>
            <w:r w:rsidRPr="00256CC6">
              <w:rPr>
                <w:rFonts w:ascii="Arial" w:eastAsia="Times New Roman" w:hAnsi="Arial" w:cs="Arial"/>
                <w:bCs/>
                <w:color w:val="000000"/>
                <w:sz w:val="20"/>
                <w:szCs w:val="20"/>
              </w:rPr>
              <w:t>Dit betekent onder meer dat o</w:t>
            </w:r>
            <w:r w:rsidRPr="004F64CE">
              <w:rPr>
                <w:rFonts w:ascii="Arial" w:eastAsia="Times New Roman" w:hAnsi="Arial" w:cs="Arial"/>
                <w:color w:val="000000"/>
                <w:sz w:val="20"/>
                <w:szCs w:val="20"/>
              </w:rPr>
              <w:t>nderdelen van bedrijfsprocessen geen zelfstandige zaken</w:t>
            </w:r>
            <w:r>
              <w:rPr>
                <w:rFonts w:ascii="Arial" w:eastAsia="Times New Roman" w:hAnsi="Arial" w:cs="Arial"/>
                <w:color w:val="000000"/>
                <w:sz w:val="20"/>
                <w:szCs w:val="20"/>
              </w:rPr>
              <w:t xml:space="preserve"> vormen</w:t>
            </w:r>
            <w:r w:rsidRPr="004F64CE">
              <w:rPr>
                <w:rFonts w:ascii="Arial" w:eastAsia="Times New Roman" w:hAnsi="Arial" w:cs="Arial"/>
                <w:color w:val="000000"/>
                <w:sz w:val="20"/>
                <w:szCs w:val="20"/>
              </w:rPr>
              <w:t>.</w:t>
            </w:r>
            <w:r>
              <w:rPr>
                <w:rFonts w:ascii="Arial" w:eastAsia="Times New Roman" w:hAnsi="Arial" w:cs="Arial"/>
                <w:color w:val="000000"/>
                <w:sz w:val="20"/>
                <w:szCs w:val="20"/>
              </w:rPr>
              <w:t xml:space="preserve"> </w:t>
            </w:r>
            <w:r w:rsidRPr="00256CC6">
              <w:rPr>
                <w:rFonts w:ascii="Arial" w:eastAsia="Times New Roman" w:hAnsi="Arial" w:cs="Arial"/>
                <w:bCs/>
                <w:color w:val="000000"/>
                <w:sz w:val="20"/>
                <w:szCs w:val="20"/>
              </w:rPr>
              <w:t>Het betekent ook dat een aanleiding die niet leidt tot de start van de uitvoering van een bedrijfsproces, niet leidt tot een zaak (</w:t>
            </w:r>
            <w:r>
              <w:rPr>
                <w:rFonts w:ascii="Arial" w:eastAsia="Times New Roman" w:hAnsi="Arial" w:cs="Arial"/>
                <w:bCs/>
                <w:color w:val="000000"/>
                <w:sz w:val="20"/>
                <w:szCs w:val="20"/>
              </w:rPr>
              <w:t>deze</w:t>
            </w:r>
            <w:r w:rsidRPr="00256CC6">
              <w:rPr>
                <w:rFonts w:ascii="Arial" w:eastAsia="Times New Roman" w:hAnsi="Arial" w:cs="Arial"/>
                <w:bCs/>
                <w:color w:val="000000"/>
                <w:sz w:val="20"/>
                <w:szCs w:val="20"/>
              </w:rPr>
              <w:t xml:space="preserve"> wordt behandeld in het kader van een reeds lopende zaak).</w:t>
            </w:r>
          </w:p>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In de praktijk kan dit tot problemen leiden als de </w:t>
            </w:r>
            <w:r>
              <w:rPr>
                <w:rFonts w:ascii="Arial" w:eastAsia="Times New Roman" w:hAnsi="Arial" w:cs="Arial"/>
                <w:color w:val="000000"/>
                <w:sz w:val="20"/>
                <w:szCs w:val="20"/>
              </w:rPr>
              <w:t xml:space="preserve">gewenste producten en diensten in verschillende bedrijfsprocessen vervaardigd worden d.w.z. voor elk gewenst product of dienst, of groep daarvan, is een zelfstandig bedrijfsproces operationeel. </w:t>
            </w:r>
            <w:r w:rsidRPr="004F64CE">
              <w:rPr>
                <w:rFonts w:ascii="Arial" w:eastAsia="Times New Roman" w:hAnsi="Arial" w:cs="Arial"/>
                <w:color w:val="000000"/>
                <w:sz w:val="20"/>
                <w:szCs w:val="20"/>
              </w:rPr>
              <w:t xml:space="preserve">De zaak wordt dan behandeld </w:t>
            </w:r>
            <w:r>
              <w:rPr>
                <w:rFonts w:ascii="Arial" w:eastAsia="Times New Roman" w:hAnsi="Arial" w:cs="Arial"/>
                <w:color w:val="000000"/>
                <w:sz w:val="20"/>
                <w:szCs w:val="20"/>
              </w:rPr>
              <w:t xml:space="preserve">in deelzaken </w:t>
            </w:r>
            <w:r w:rsidRPr="004F64CE">
              <w:rPr>
                <w:rFonts w:ascii="Arial" w:eastAsia="Times New Roman" w:hAnsi="Arial" w:cs="Arial"/>
                <w:color w:val="000000"/>
                <w:sz w:val="20"/>
                <w:szCs w:val="20"/>
              </w:rPr>
              <w:t xml:space="preserve">door per deelzaak één bedrijfsproces uit te voeren. </w:t>
            </w:r>
            <w:r>
              <w:rPr>
                <w:rFonts w:ascii="Arial" w:eastAsia="Times New Roman" w:hAnsi="Arial" w:cs="Arial"/>
                <w:color w:val="000000"/>
                <w:sz w:val="20"/>
                <w:szCs w:val="20"/>
              </w:rPr>
              <w:t xml:space="preserve">Met de ‘hoofdzaak’ wordt gecoördineerd dat de optelsom van de te leveren producten en diensten beantwoord aan de oorspronkelijke klantvraag. Zowel een zaak zonder deelzaken als een deelzaak betreft dus telkens één bedrijfsproces. </w:t>
            </w:r>
            <w:r w:rsidRPr="00CD63CD">
              <w:rPr>
                <w:rFonts w:ascii="Arial" w:eastAsia="Times New Roman" w:hAnsi="Arial" w:cs="Arial"/>
                <w:color w:val="000000"/>
                <w:sz w:val="20"/>
                <w:szCs w:val="20"/>
              </w:rPr>
              <w:t xml:space="preserve">Ook een ‘deelzaak’ </w:t>
            </w:r>
            <w:r>
              <w:rPr>
                <w:rFonts w:ascii="Arial" w:eastAsia="Times New Roman" w:hAnsi="Arial" w:cs="Arial"/>
                <w:color w:val="000000"/>
                <w:sz w:val="20"/>
                <w:szCs w:val="20"/>
              </w:rPr>
              <w:t>modelleren we als</w:t>
            </w:r>
            <w:r w:rsidRPr="00CD63CD">
              <w:rPr>
                <w:rFonts w:ascii="Arial" w:eastAsia="Times New Roman" w:hAnsi="Arial" w:cs="Arial"/>
                <w:color w:val="000000"/>
                <w:sz w:val="20"/>
                <w:szCs w:val="20"/>
              </w:rPr>
              <w:t xml:space="preserve"> een ZAAK. Deze is gerelateerd aan de ‘hoofdzaak’: de ZAAK die het gevolg is van het verzoek van de initiator. Door deze onderlinge relatering </w:t>
            </w:r>
            <w:proofErr w:type="spellStart"/>
            <w:r w:rsidRPr="00CD63CD">
              <w:rPr>
                <w:rFonts w:ascii="Arial" w:eastAsia="Times New Roman" w:hAnsi="Arial" w:cs="Arial"/>
                <w:color w:val="000000"/>
                <w:sz w:val="20"/>
                <w:szCs w:val="20"/>
              </w:rPr>
              <w:t>cq</w:t>
            </w:r>
            <w:proofErr w:type="spellEnd"/>
            <w:r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lastRenderedPageBreak/>
              <w:t xml:space="preserve">clustering wordt het zaakgericht werken voor de behandelende organisatie(s) beheersbaar </w:t>
            </w:r>
            <w:proofErr w:type="spellStart"/>
            <w:r w:rsidRPr="00CD63CD">
              <w:rPr>
                <w:rFonts w:ascii="Arial" w:eastAsia="Times New Roman" w:hAnsi="Arial" w:cs="Arial"/>
                <w:color w:val="000000"/>
                <w:sz w:val="20"/>
                <w:szCs w:val="20"/>
              </w:rPr>
              <w:t>èn</w:t>
            </w:r>
            <w:proofErr w:type="spellEnd"/>
            <w:r w:rsidRPr="00CD63CD">
              <w:rPr>
                <w:rFonts w:ascii="Arial" w:eastAsia="Times New Roman" w:hAnsi="Arial" w:cs="Arial"/>
                <w:color w:val="000000"/>
                <w:sz w:val="20"/>
                <w:szCs w:val="20"/>
              </w:rPr>
              <w:t xml:space="preserve"> blijft het mogelijk de initiator van de zaak vanuit zijn perspectief te informeren. Het relateren van hoofd- en deelzaken modelleren we met de relatiesoort 'ZAAK is deelzaak van ZAAK'.</w:t>
            </w:r>
          </w:p>
          <w:p w:rsidR="007247B4" w:rsidRDefault="007247B4" w:rsidP="007247B4">
            <w:pPr>
              <w:autoSpaceDE w:val="0"/>
              <w:autoSpaceDN w:val="0"/>
              <w:adjustRightInd w:val="0"/>
              <w:spacing w:line="240" w:lineRule="auto"/>
              <w:rPr>
                <w:rFonts w:ascii="Arial" w:eastAsia="Times New Roman" w:hAnsi="Arial" w:cs="Arial"/>
                <w:color w:val="000000"/>
                <w:sz w:val="20"/>
                <w:szCs w:val="20"/>
              </w:rPr>
            </w:pPr>
            <w:r w:rsidRPr="00696938">
              <w:rPr>
                <w:rFonts w:ascii="Arial" w:eastAsia="Times New Roman" w:hAnsi="Arial" w:cs="Arial"/>
                <w:color w:val="000000"/>
                <w:sz w:val="20"/>
                <w:szCs w:val="20"/>
              </w:rPr>
              <w:t xml:space="preserve">In </w:t>
            </w:r>
            <w:proofErr w:type="spellStart"/>
            <w:r w:rsidRPr="00696938">
              <w:rPr>
                <w:rFonts w:ascii="Arial" w:eastAsia="Times New Roman" w:hAnsi="Arial" w:cs="Arial"/>
                <w:color w:val="000000"/>
                <w:sz w:val="20"/>
                <w:szCs w:val="20"/>
              </w:rPr>
              <w:t>samenwerkingen</w:t>
            </w:r>
            <w:proofErr w:type="spellEnd"/>
            <w:r w:rsidRPr="00696938">
              <w:rPr>
                <w:rFonts w:ascii="Arial" w:eastAsia="Times New Roman" w:hAnsi="Arial" w:cs="Arial"/>
                <w:color w:val="000000"/>
                <w:sz w:val="20"/>
                <w:szCs w:val="20"/>
              </w:rPr>
              <w:t xml:space="preserve">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w:t>
            </w:r>
            <w:proofErr w:type="spellStart"/>
            <w:r w:rsidRPr="00696938">
              <w:rPr>
                <w:rFonts w:ascii="Arial" w:eastAsia="Times New Roman" w:hAnsi="Arial" w:cs="Arial"/>
                <w:color w:val="000000"/>
                <w:sz w:val="20"/>
                <w:szCs w:val="20"/>
              </w:rPr>
              <w:t>cq</w:t>
            </w:r>
            <w:proofErr w:type="spellEnd"/>
            <w:r w:rsidRPr="00696938">
              <w:rPr>
                <w:rFonts w:ascii="Arial" w:eastAsia="Times New Roman" w:hAnsi="Arial" w:cs="Arial"/>
                <w:color w:val="000000"/>
                <w:sz w:val="20"/>
                <w:szCs w:val="20"/>
              </w:rPr>
              <w:t xml:space="preserve">. zaak. In dergelijke </w:t>
            </w:r>
            <w:proofErr w:type="spellStart"/>
            <w:r w:rsidRPr="00696938">
              <w:rPr>
                <w:rFonts w:ascii="Arial" w:eastAsia="Times New Roman" w:hAnsi="Arial" w:cs="Arial"/>
                <w:color w:val="000000"/>
                <w:sz w:val="20"/>
                <w:szCs w:val="20"/>
              </w:rPr>
              <w:t>samenwerkingen</w:t>
            </w:r>
            <w:proofErr w:type="spellEnd"/>
            <w:r w:rsidRPr="00696938">
              <w:rPr>
                <w:rFonts w:ascii="Arial" w:eastAsia="Times New Roman" w:hAnsi="Arial" w:cs="Arial"/>
                <w:color w:val="000000"/>
                <w:sz w:val="20"/>
                <w:szCs w:val="20"/>
              </w:rPr>
              <w:t xml:space="preserve">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w:t>
            </w:r>
            <w:r>
              <w:rPr>
                <w:rFonts w:ascii="Arial" w:eastAsia="Times New Roman" w:hAnsi="Arial" w:cs="Arial"/>
                <w:color w:val="000000"/>
                <w:sz w:val="20"/>
                <w:szCs w:val="20"/>
              </w:rPr>
              <w:t>binnen</w:t>
            </w:r>
            <w:r w:rsidRPr="00696938">
              <w:rPr>
                <w:rFonts w:ascii="Arial" w:eastAsia="Times New Roman" w:hAnsi="Arial" w:cs="Arial"/>
                <w:color w:val="000000"/>
                <w:sz w:val="20"/>
                <w:szCs w:val="20"/>
              </w:rPr>
              <w:t xml:space="preserve"> hetzelfde informatiedomein </w:t>
            </w:r>
            <w:r>
              <w:rPr>
                <w:rFonts w:ascii="Arial" w:eastAsia="Times New Roman" w:hAnsi="Arial" w:cs="Arial"/>
                <w:color w:val="000000"/>
                <w:sz w:val="20"/>
                <w:szCs w:val="20"/>
              </w:rPr>
              <w:t>opereren</w:t>
            </w:r>
            <w:r w:rsidRPr="00696938">
              <w:rPr>
                <w:rFonts w:ascii="Arial" w:eastAsia="Times New Roman" w:hAnsi="Arial" w:cs="Arial"/>
                <w:color w:val="000000"/>
                <w:sz w:val="20"/>
                <w:szCs w:val="20"/>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w:t>
            </w:r>
            <w:proofErr w:type="spellStart"/>
            <w:r w:rsidRPr="00696938">
              <w:rPr>
                <w:rFonts w:ascii="Arial" w:eastAsia="Times New Roman" w:hAnsi="Arial" w:cs="Arial"/>
                <w:color w:val="000000"/>
                <w:sz w:val="20"/>
                <w:szCs w:val="20"/>
              </w:rPr>
              <w:t>groepattribuutsoort</w:t>
            </w:r>
            <w:proofErr w:type="spellEnd"/>
            <w:r w:rsidRPr="00696938">
              <w:rPr>
                <w:rFonts w:ascii="Arial" w:eastAsia="Times New Roman" w:hAnsi="Arial" w:cs="Arial"/>
                <w:color w:val="000000"/>
                <w:sz w:val="20"/>
                <w:szCs w:val="20"/>
              </w:rPr>
              <w:t xml:space="preserve"> ‘Gerelateerde externe zaak’.</w:t>
            </w:r>
          </w:p>
          <w:p w:rsidR="007247B4"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w:t>
            </w:r>
            <w:r>
              <w:rPr>
                <w:rFonts w:ascii="Arial" w:eastAsia="Times New Roman" w:hAnsi="Arial" w:cs="Arial"/>
                <w:color w:val="000000"/>
                <w:sz w:val="20"/>
                <w:szCs w:val="20"/>
              </w:rPr>
              <w:t xml:space="preserve"> zoals een bezwaarzaak die volgt op een vergunningzaak.</w:t>
            </w:r>
            <w:r w:rsidRPr="00CD63CD">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Dit </w:t>
            </w:r>
            <w:r w:rsidRPr="00CD63CD">
              <w:rPr>
                <w:rFonts w:ascii="Arial" w:eastAsia="Times New Roman" w:hAnsi="Arial" w:cs="Arial"/>
                <w:color w:val="000000"/>
                <w:sz w:val="20"/>
                <w:szCs w:val="20"/>
              </w:rPr>
              <w:t xml:space="preserve">modelleren </w:t>
            </w:r>
            <w:r>
              <w:rPr>
                <w:rFonts w:ascii="Arial" w:eastAsia="Times New Roman" w:hAnsi="Arial" w:cs="Arial"/>
                <w:color w:val="000000"/>
                <w:sz w:val="20"/>
                <w:szCs w:val="20"/>
              </w:rPr>
              <w:t xml:space="preserve">we eveneens </w:t>
            </w:r>
            <w:r w:rsidRPr="00CD63CD">
              <w:rPr>
                <w:rFonts w:ascii="Arial" w:eastAsia="Times New Roman" w:hAnsi="Arial" w:cs="Arial"/>
                <w:color w:val="000000"/>
                <w:sz w:val="20"/>
                <w:szCs w:val="20"/>
              </w:rPr>
              <w:t xml:space="preserve">met de relatie ‘ZAAK </w:t>
            </w:r>
            <w:r>
              <w:rPr>
                <w:rFonts w:ascii="Arial" w:eastAsia="Times New Roman" w:hAnsi="Arial" w:cs="Arial"/>
                <w:color w:val="000000"/>
                <w:sz w:val="20"/>
                <w:szCs w:val="20"/>
              </w:rPr>
              <w:t>heeft</w:t>
            </w:r>
            <w:r w:rsidRPr="00CD63CD">
              <w:rPr>
                <w:rFonts w:ascii="Arial" w:eastAsia="Times New Roman" w:hAnsi="Arial" w:cs="Arial"/>
                <w:color w:val="000000"/>
                <w:sz w:val="20"/>
                <w:szCs w:val="20"/>
              </w:rPr>
              <w:t xml:space="preserve"> gerelateerd</w:t>
            </w:r>
            <w:r>
              <w:rPr>
                <w:rFonts w:ascii="Arial" w:eastAsia="Times New Roman" w:hAnsi="Arial" w:cs="Arial"/>
                <w:color w:val="000000"/>
                <w:sz w:val="20"/>
                <w:szCs w:val="20"/>
              </w:rPr>
              <w:t>e</w:t>
            </w:r>
            <w:r w:rsidRPr="00CD63CD">
              <w:rPr>
                <w:rFonts w:ascii="Arial" w:eastAsia="Times New Roman" w:hAnsi="Arial" w:cs="Arial"/>
                <w:color w:val="000000"/>
                <w:sz w:val="20"/>
                <w:szCs w:val="20"/>
              </w:rPr>
              <w:t xml:space="preserve"> ZAAK’. De aard van de relatie </w:t>
            </w:r>
            <w:r>
              <w:rPr>
                <w:rFonts w:ascii="Arial" w:eastAsia="Times New Roman" w:hAnsi="Arial" w:cs="Arial"/>
                <w:color w:val="000000"/>
                <w:sz w:val="20"/>
                <w:szCs w:val="20"/>
              </w:rPr>
              <w:t>modelleren we met de relatieklasse ZAKENRELATIE</w:t>
            </w:r>
            <w:r w:rsidRPr="00CD63CD">
              <w:rPr>
                <w:rFonts w:ascii="Arial" w:eastAsia="Times New Roman" w:hAnsi="Arial" w:cs="Arial"/>
                <w:color w:val="000000"/>
                <w:sz w:val="20"/>
                <w:szCs w:val="20"/>
              </w:rPr>
              <w:t xml:space="preserve">. </w:t>
            </w:r>
          </w:p>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Ook heeft elke zaak één of meer betrokkenen, wat we modelleren via de ROL.</w:t>
            </w:r>
          </w:p>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Een </w:t>
            </w:r>
            <w:r>
              <w:rPr>
                <w:rFonts w:ascii="Arial" w:eastAsia="Times New Roman" w:hAnsi="Arial" w:cs="Arial"/>
                <w:color w:val="000000"/>
                <w:sz w:val="20"/>
                <w:szCs w:val="20"/>
              </w:rPr>
              <w:t>ZAAK</w:t>
            </w:r>
            <w:r w:rsidRPr="00CD63CD">
              <w:rPr>
                <w:rFonts w:ascii="Arial" w:eastAsia="Times New Roman" w:hAnsi="Arial" w:cs="Arial"/>
                <w:color w:val="000000"/>
                <w:sz w:val="20"/>
                <w:szCs w:val="20"/>
              </w:rPr>
              <w:t>, met eventuele deelzaken</w:t>
            </w:r>
            <w:r>
              <w:rPr>
                <w:rFonts w:ascii="Arial" w:eastAsia="Times New Roman" w:hAnsi="Arial" w:cs="Arial"/>
                <w:color w:val="000000"/>
                <w:sz w:val="20"/>
                <w:szCs w:val="20"/>
              </w:rPr>
              <w:t xml:space="preserve"> (of alleen de verwijzing daarnaar) dan wel de verwijzing naar de ‘hoofdzaak’</w:t>
            </w:r>
            <w:r w:rsidRPr="00CD63CD">
              <w:rPr>
                <w:rFonts w:ascii="Arial" w:eastAsia="Times New Roman" w:hAnsi="Arial" w:cs="Arial"/>
                <w:color w:val="000000"/>
                <w:sz w:val="20"/>
                <w:szCs w:val="20"/>
              </w:rPr>
              <w:t>, al</w:t>
            </w:r>
            <w:r>
              <w:rPr>
                <w:rFonts w:ascii="Arial" w:eastAsia="Times New Roman" w:hAnsi="Arial" w:cs="Arial"/>
                <w:color w:val="000000"/>
                <w:sz w:val="20"/>
                <w:szCs w:val="20"/>
              </w:rPr>
              <w:t>le</w:t>
            </w:r>
            <w:r w:rsidRPr="00CD63CD">
              <w:rPr>
                <w:rFonts w:ascii="Arial" w:eastAsia="Times New Roman" w:hAnsi="Arial" w:cs="Arial"/>
                <w:color w:val="000000"/>
                <w:sz w:val="20"/>
                <w:szCs w:val="20"/>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zaken, met bijbehorende kenmerken en documenten, eventueel van bepaalde zaaktypen, die gerelateerd zijn aan een bepaald OBJECT.</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7247B4" w:rsidRPr="00CD63CD" w:rsidRDefault="007247B4" w:rsidP="00C95299">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t>Zaakidentificatie</w:t>
            </w:r>
            <w:r>
              <w:rPr>
                <w:rFonts w:ascii="Arial" w:eastAsia="Times New Roman" w:hAnsi="Arial" w:cs="Arial"/>
                <w:color w:val="000000"/>
                <w:sz w:val="20"/>
                <w:szCs w:val="20"/>
              </w:rPr>
              <w:t>’</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Alle zaken waarvoor de zaakbehandelende organisatie(s) het zaakgericht werken heeft ingericht.</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95299" w:rsidRPr="00CD63CD" w:rsidTr="007247B4">
        <w:tc>
          <w:tcPr>
            <w:tcW w:w="3600" w:type="dxa"/>
            <w:tcBorders>
              <w:top w:val="nil"/>
              <w:left w:val="nil"/>
              <w:bottom w:val="nil"/>
              <w:right w:val="nil"/>
            </w:tcBorders>
          </w:tcPr>
          <w:p w:rsidR="00C95299" w:rsidRPr="00CD63CD" w:rsidRDefault="00C95299"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95299" w:rsidRPr="00CD63CD" w:rsidRDefault="00C95299"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95299" w:rsidRPr="00CD63CD" w:rsidRDefault="008351F1" w:rsidP="007247B4">
            <w:pPr>
              <w:autoSpaceDE w:val="0"/>
              <w:autoSpaceDN w:val="0"/>
              <w:adjustRightInd w:val="0"/>
              <w:spacing w:line="240" w:lineRule="auto"/>
              <w:rPr>
                <w:rFonts w:ascii="Arial" w:hAnsi="Arial" w:cs="Arial"/>
                <w:sz w:val="20"/>
                <w:szCs w:val="20"/>
                <w:lang w:val="en-AU"/>
              </w:rPr>
            </w:pPr>
            <w:proofErr w:type="spellStart"/>
            <w:ins w:id="1" w:author="Arjan" w:date="2014-05-08T16:23:00Z">
              <w:r>
                <w:rPr>
                  <w:rFonts w:ascii="Arial" w:hAnsi="Arial" w:cs="Arial"/>
                  <w:sz w:val="20"/>
                  <w:szCs w:val="20"/>
                  <w:lang w:val="en-AU"/>
                </w:rPr>
                <w:t>Zaakkenmerk</w:t>
              </w:r>
            </w:ins>
            <w:proofErr w:type="spellEnd"/>
          </w:p>
        </w:tc>
        <w:tc>
          <w:tcPr>
            <w:tcW w:w="1350" w:type="dxa"/>
            <w:tcBorders>
              <w:top w:val="nil"/>
              <w:left w:val="nil"/>
              <w:bottom w:val="nil"/>
              <w:right w:val="nil"/>
            </w:tcBorders>
          </w:tcPr>
          <w:p w:rsidR="00C95299" w:rsidRPr="00CD63CD" w:rsidRDefault="00C95299" w:rsidP="007247B4">
            <w:pPr>
              <w:autoSpaceDE w:val="0"/>
              <w:autoSpaceDN w:val="0"/>
              <w:adjustRightInd w:val="0"/>
              <w:spacing w:line="240" w:lineRule="auto"/>
              <w:rPr>
                <w:rFonts w:ascii="Arial" w:eastAsia="Times New Roman" w:hAnsi="Arial" w:cs="Arial"/>
                <w:color w:val="000000"/>
                <w:sz w:val="20"/>
                <w:szCs w:val="20"/>
              </w:rPr>
            </w:pPr>
            <w:ins w:id="2" w:author="Arjan" w:date="2014-04-28T23:20:00Z">
              <w:r>
                <w:rPr>
                  <w:rFonts w:ascii="Arial" w:eastAsia="Times New Roman" w:hAnsi="Arial" w:cs="Arial"/>
                  <w:color w:val="000000"/>
                  <w:sz w:val="20"/>
                  <w:szCs w:val="20"/>
                </w:rPr>
                <w:t>KING</w:t>
              </w:r>
            </w:ins>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Kenmerken</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0016</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Resultaatomschrijving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0017</w:t>
            </w: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Publicatiedatum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Archiefstatus</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Pr>
                <w:rFonts w:ascii="Arial" w:eastAsia="Times New Roman" w:hAnsi="Arial" w:cs="Arial"/>
                <w:color w:val="000000"/>
                <w:sz w:val="20"/>
                <w:szCs w:val="20"/>
              </w:rPr>
              <w:t>Archiefactied</w:t>
            </w:r>
            <w:r w:rsidR="007247B4" w:rsidRPr="00CD63CD">
              <w:rPr>
                <w:rFonts w:ascii="Arial" w:eastAsia="Times New Roman" w:hAnsi="Arial" w:cs="Arial"/>
                <w:color w:val="000000"/>
                <w:sz w:val="20"/>
                <w:szCs w:val="20"/>
              </w:rPr>
              <w:t>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Opschorting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Verlenging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Zaakgeometrie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Ander zaakobject</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hAnsi="Arial" w:cs="Arial"/>
                <w:sz w:val="20"/>
                <w:szCs w:val="20"/>
                <w:lang w:val="en-AU"/>
              </w:rPr>
            </w:pPr>
            <w:proofErr w:type="spellStart"/>
            <w:r>
              <w:rPr>
                <w:rFonts w:ascii="Arial" w:hAnsi="Arial" w:cs="Arial"/>
                <w:sz w:val="20"/>
                <w:szCs w:val="20"/>
                <w:lang w:val="en-AU"/>
              </w:rPr>
              <w:t>Eigenschap</w:t>
            </w:r>
            <w:proofErr w:type="spellEnd"/>
          </w:p>
        </w:tc>
        <w:tc>
          <w:tcPr>
            <w:tcW w:w="1350" w:type="dxa"/>
            <w:tcBorders>
              <w:top w:val="nil"/>
              <w:left w:val="nil"/>
              <w:bottom w:val="nil"/>
              <w:right w:val="nil"/>
            </w:tcBorders>
          </w:tcPr>
          <w:p w:rsidR="007247B4"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hAnsi="Arial" w:cs="Arial"/>
                <w:sz w:val="20"/>
                <w:szCs w:val="20"/>
                <w:lang w:val="en-AU"/>
              </w:rPr>
            </w:pPr>
            <w:proofErr w:type="spellStart"/>
            <w:r>
              <w:rPr>
                <w:rFonts w:ascii="Arial" w:hAnsi="Arial" w:cs="Arial"/>
                <w:sz w:val="20"/>
                <w:szCs w:val="20"/>
                <w:lang w:val="en-AU"/>
              </w:rPr>
              <w:t>Gerelateerde</w:t>
            </w:r>
            <w:proofErr w:type="spellEnd"/>
            <w:r>
              <w:rPr>
                <w:rFonts w:ascii="Arial" w:hAnsi="Arial" w:cs="Arial"/>
                <w:sz w:val="20"/>
                <w:szCs w:val="20"/>
                <w:lang w:val="en-AU"/>
              </w:rPr>
              <w:t xml:space="preserve"> </w:t>
            </w:r>
            <w:proofErr w:type="spellStart"/>
            <w:r>
              <w:rPr>
                <w:rFonts w:ascii="Arial" w:hAnsi="Arial" w:cs="Arial"/>
                <w:sz w:val="20"/>
                <w:szCs w:val="20"/>
                <w:lang w:val="en-AU"/>
              </w:rPr>
              <w:t>externe</w:t>
            </w:r>
            <w:proofErr w:type="spellEnd"/>
            <w:r>
              <w:rPr>
                <w:rFonts w:ascii="Arial" w:hAnsi="Arial" w:cs="Arial"/>
                <w:sz w:val="20"/>
                <w:szCs w:val="20"/>
                <w:lang w:val="en-AU"/>
              </w:rPr>
              <w:t xml:space="preserve"> ZAAK</w:t>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heeft</w:t>
            </w:r>
            <w:r w:rsidRPr="00CD63CD">
              <w:rPr>
                <w:rFonts w:ascii="Arial" w:hAnsi="Arial" w:cs="Arial"/>
                <w:sz w:val="20"/>
                <w:szCs w:val="20"/>
                <w:lang w:val="en-AU"/>
              </w:rPr>
              <w:fldChar w:fldCharType="end"/>
            </w:r>
            <w:r w:rsidR="007247B4"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7247B4"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7247B4"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7247B4"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 xml:space="preserve">heeft </w:t>
            </w:r>
            <w:r w:rsidRPr="00CD63CD">
              <w:rPr>
                <w:rFonts w:ascii="Arial" w:hAnsi="Arial" w:cs="Arial"/>
                <w:sz w:val="20"/>
                <w:szCs w:val="20"/>
                <w:lang w:val="en-AU"/>
              </w:rPr>
              <w:fldChar w:fldCharType="end"/>
            </w:r>
            <w:proofErr w:type="spellStart"/>
            <w:r w:rsidR="007247B4">
              <w:rPr>
                <w:rFonts w:ascii="Arial" w:hAnsi="Arial" w:cs="Arial"/>
                <w:sz w:val="20"/>
                <w:szCs w:val="20"/>
                <w:lang w:val="en-AU"/>
              </w:rPr>
              <w:t>gerelateerde</w:t>
            </w:r>
            <w:proofErr w:type="spellEnd"/>
            <w:r w:rsidR="007247B4"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7247B4"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7247B4"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7247B4"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 aangepast door KING</w:t>
            </w:r>
          </w:p>
        </w:tc>
      </w:tr>
      <w:tr w:rsidR="007247B4" w:rsidRPr="00CD63CD" w:rsidTr="007247B4">
        <w:tc>
          <w:tcPr>
            <w:tcW w:w="360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7247B4"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7247B4"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7247B4"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7247B4"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4410" w:type="dxa"/>
            <w:gridSpan w:val="2"/>
            <w:tcBorders>
              <w:top w:val="nil"/>
              <w:left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is van</w:t>
            </w:r>
            <w:r w:rsidRPr="00CD63CD">
              <w:rPr>
                <w:rFonts w:ascii="Arial" w:hAnsi="Arial" w:cs="Arial"/>
                <w:sz w:val="20"/>
                <w:szCs w:val="20"/>
                <w:lang w:val="en-AU"/>
              </w:rPr>
              <w:fldChar w:fldCharType="end"/>
            </w:r>
            <w:r w:rsidR="007247B4"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7247B4"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7247B4" w:rsidRPr="00CD63CD">
              <w:rPr>
                <w:rFonts w:ascii="Arial" w:eastAsia="Times New Roman" w:hAnsi="Arial" w:cs="Arial"/>
                <w:color w:val="000000"/>
                <w:sz w:val="20"/>
                <w:szCs w:val="20"/>
              </w:rPr>
              <w:t>ZAAKTYPE</w:t>
            </w:r>
            <w:r w:rsidRPr="00CD63CD">
              <w:rPr>
                <w:rFonts w:ascii="Arial" w:eastAsia="Times New Roman" w:hAnsi="Arial" w:cs="Arial"/>
                <w:color w:val="000000"/>
                <w:sz w:val="20"/>
                <w:szCs w:val="20"/>
              </w:rPr>
              <w:fldChar w:fldCharType="end"/>
            </w:r>
            <w:r w:rsidR="007247B4" w:rsidRPr="00CD63CD">
              <w:rPr>
                <w:rFonts w:ascii="Arial" w:eastAsia="Times New Roman" w:hAnsi="Arial" w:cs="Arial"/>
                <w:color w:val="000000"/>
                <w:sz w:val="20"/>
                <w:szCs w:val="20"/>
              </w:rPr>
              <w:t xml:space="preserve">  </w:t>
            </w:r>
          </w:p>
        </w:tc>
        <w:tc>
          <w:tcPr>
            <w:tcW w:w="1350" w:type="dxa"/>
            <w:tcBorders>
              <w:top w:val="nil"/>
              <w:left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CD63CD" w:rsidTr="007247B4">
        <w:tc>
          <w:tcPr>
            <w:tcW w:w="3600" w:type="dxa"/>
            <w:tcBorders>
              <w:top w:val="nil"/>
              <w:left w:val="nil"/>
              <w:bottom w:val="single" w:sz="4" w:space="0" w:color="auto"/>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7247B4" w:rsidRPr="00CD63CD">
              <w:rPr>
                <w:rFonts w:ascii="Arial" w:eastAsia="Times New Roman" w:hAnsi="Arial" w:cs="Arial"/>
                <w:color w:val="000000"/>
                <w:sz w:val="20"/>
                <w:szCs w:val="20"/>
              </w:rPr>
              <w:t xml:space="preserve">   </w:t>
            </w:r>
            <w:r w:rsidR="007247B4">
              <w:rPr>
                <w:rFonts w:ascii="Arial" w:eastAsia="Times New Roman" w:hAnsi="Arial" w:cs="Arial"/>
                <w:color w:val="000000"/>
                <w:sz w:val="20"/>
                <w:szCs w:val="20"/>
              </w:rPr>
              <w:t>INFORMATIEOBJECT</w:t>
            </w:r>
            <w:r w:rsidR="007247B4" w:rsidRPr="00CD63CD">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bl>
    <w:p w:rsidR="00C95299" w:rsidRDefault="00C95299" w:rsidP="007247B4"/>
    <w:p w:rsidR="007247B4" w:rsidRDefault="007247B4" w:rsidP="007247B4">
      <w:pPr>
        <w:pStyle w:val="Kop3"/>
      </w:pPr>
      <w:bookmarkStart w:id="3" w:name="_Toc378188010"/>
      <w:r>
        <w:t>Unieke aanduiding zaak</w:t>
      </w:r>
      <w:bookmarkEnd w:id="3"/>
    </w:p>
    <w:p w:rsidR="007247B4" w:rsidRDefault="007247B4" w:rsidP="007247B4">
      <w:r>
        <w:t xml:space="preserve">De unieke aanduiding van de zaak wordt </w:t>
      </w:r>
      <w:del w:id="4" w:author="Arjan" w:date="2014-05-08T16:24:00Z">
        <w:r w:rsidDel="008351F1">
          <w:delText xml:space="preserve">nu </w:delText>
        </w:r>
      </w:del>
      <w:r>
        <w:t xml:space="preserve">gevormd door het attribuut Zaakidentificatie. Dit is opgebouwd uit de </w:t>
      </w:r>
      <w:proofErr w:type="spellStart"/>
      <w:r>
        <w:t>CBS-gemeentecode</w:t>
      </w:r>
      <w:proofErr w:type="spellEnd"/>
      <w:r>
        <w:t xml:space="preserve"> van de gemeente die verantwoordelijk is voor de behandeling van de zaak, gevolgd door het zaaknummer dat door die gemeente aan de zaak gegeven is. Nu het RGBZ en </w:t>
      </w:r>
      <w:proofErr w:type="spellStart"/>
      <w:r>
        <w:t>StUF-Zkn</w:t>
      </w:r>
      <w:proofErr w:type="spellEnd"/>
      <w:r>
        <w:t xml:space="preserve"> meer en meer ook door andere overheden dan gemeenten gebruikt wordt, moet een oplossing gevonden worden voor het eerste gedeelte van de Zaakidentificatie. Als oplossing was </w:t>
      </w:r>
      <w:r>
        <w:lastRenderedPageBreak/>
        <w:t xml:space="preserve">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w:t>
      </w:r>
      <w:del w:id="5" w:author="Arjan" w:date="2014-05-08T16:26:00Z">
        <w:r w:rsidDel="008351F1">
          <w:delText xml:space="preserve">de unieke aanduiding van de zaak te laten bestaan uit de combinatie van de attribuutsoorten </w:delText>
        </w:r>
      </w:del>
      <w:ins w:id="6" w:author="Arjan" w:date="2014-05-08T16:26:00Z">
        <w:r w:rsidR="008351F1">
          <w:t xml:space="preserve">dit deel van de Zaakidentificatie te vervangen door het RSIN van de </w:t>
        </w:r>
      </w:ins>
      <w:del w:id="7" w:author="Arjan" w:date="2014-05-08T16:26:00Z">
        <w:r w:rsidDel="008351F1">
          <w:delText>‘</w:delText>
        </w:r>
      </w:del>
      <w:del w:id="8" w:author="Arjan" w:date="2014-04-28T23:33:00Z">
        <w:r w:rsidDel="00973C00">
          <w:delText xml:space="preserve">Verantwoordelijke </w:delText>
        </w:r>
      </w:del>
      <w:r>
        <w:t>organisatie</w:t>
      </w:r>
      <w:del w:id="9" w:author="Arjan" w:date="2014-05-08T16:27:00Z">
        <w:r w:rsidDel="008351F1">
          <w:delText>’</w:delText>
        </w:r>
      </w:del>
      <w:r>
        <w:t xml:space="preserve"> </w:t>
      </w:r>
      <w:del w:id="10" w:author="Arjan" w:date="2014-04-28T23:33:00Z">
        <w:r w:rsidDel="00973C00">
          <w:delText>(zie voorgaande paragraaf)</w:delText>
        </w:r>
      </w:del>
      <w:r>
        <w:t xml:space="preserve"> </w:t>
      </w:r>
      <w:del w:id="11" w:author="Arjan" w:date="2014-05-08T16:27:00Z">
        <w:r w:rsidDel="008351F1">
          <w:delText>en Zaakidentificatie</w:delText>
        </w:r>
      </w:del>
      <w:ins w:id="12" w:author="Arjan" w:date="2014-05-08T16:27:00Z">
        <w:r w:rsidR="008351F1">
          <w:t>die de zaak aangemaakt heeft</w:t>
        </w:r>
      </w:ins>
      <w:r>
        <w:t xml:space="preserve">. </w:t>
      </w:r>
      <w:del w:id="13" w:author="Arjan" w:date="2014-05-08T16:27:00Z">
        <w:r w:rsidDel="008351F1">
          <w:delText>De zojuistgenoemde eisen aan de opbouw van de Zaakidentificatie vervallen hiermee.</w:delText>
        </w:r>
      </w:del>
      <w:ins w:id="14" w:author="Arjan" w:date="2014-05-08T16:28:00Z">
        <w:r w:rsidR="008351F1">
          <w:t xml:space="preserve"> Daarmee ontstaat een landelijk unieke maar lange zaakidentificatie. In de mondelinge en schriftelijke communicatie volstaat veelal het interne zaa</w:t>
        </w:r>
      </w:ins>
      <w:ins w:id="15" w:author="Arjan" w:date="2014-05-08T16:29:00Z">
        <w:r w:rsidR="008351F1">
          <w:t>knummer (het tweede gedeelte van Zaakidentificatie). Dit modelleren we daarom als apart attribuutsoort.</w:t>
        </w:r>
      </w:ins>
    </w:p>
    <w:p w:rsidR="007247B4" w:rsidRDefault="007247B4" w:rsidP="007247B4">
      <w:r>
        <w:t>Hieronder specificeren we de wijzigingen voor de attribuutsoort Zaakidentificatie</w:t>
      </w:r>
      <w:ins w:id="16" w:author="Arjan" w:date="2014-04-28T23:33:00Z">
        <w:r w:rsidR="00973C00">
          <w:t xml:space="preserve"> en de nieuwe attribuutsoort </w:t>
        </w:r>
      </w:ins>
      <w:ins w:id="17" w:author="Arjan" w:date="2014-05-08T16:27:00Z">
        <w:r w:rsidR="008351F1">
          <w:t>Zaakkenm</w:t>
        </w:r>
      </w:ins>
      <w:ins w:id="18" w:author="Arjan" w:date="2014-05-08T16:28:00Z">
        <w:r w:rsidR="008351F1">
          <w:t>erk</w:t>
        </w:r>
      </w:ins>
      <w:r>
        <w:t xml:space="preserve">. </w:t>
      </w:r>
    </w:p>
    <w:p w:rsidR="007247B4" w:rsidRPr="0083120B" w:rsidRDefault="007247B4" w:rsidP="007247B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741825"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741825"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741825"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Zaakidentificatie</w:t>
      </w:r>
    </w:p>
    <w:tbl>
      <w:tblPr>
        <w:tblW w:w="9360" w:type="dxa"/>
        <w:tblInd w:w="60" w:type="dxa"/>
        <w:tblLayout w:type="fixed"/>
        <w:tblCellMar>
          <w:left w:w="60" w:type="dxa"/>
          <w:right w:w="60" w:type="dxa"/>
        </w:tblCellMar>
        <w:tblLook w:val="0000"/>
      </w:tblPr>
      <w:tblGrid>
        <w:gridCol w:w="3780"/>
        <w:gridCol w:w="5580"/>
      </w:tblGrid>
      <w:tr w:rsidR="007247B4" w:rsidRPr="00CD63CD" w:rsidTr="007247B4">
        <w:trPr>
          <w:trHeight w:val="230"/>
        </w:trPr>
        <w:tc>
          <w:tcPr>
            <w:tcW w:w="3780" w:type="dxa"/>
            <w:tcBorders>
              <w:top w:val="single" w:sz="4" w:space="0" w:color="auto"/>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roofErr w:type="spellStart"/>
            <w:r w:rsidRPr="00CD63CD">
              <w:rPr>
                <w:rFonts w:ascii="Arial" w:eastAsia="Times New Roman" w:hAnsi="Arial" w:cs="Arial"/>
                <w:b/>
                <w:bCs/>
                <w:color w:val="000000"/>
                <w:sz w:val="20"/>
                <w:szCs w:val="20"/>
              </w:rPr>
              <w:t>XML-tag</w:t>
            </w:r>
            <w:proofErr w:type="spellEnd"/>
            <w:r w:rsidRPr="00CD63CD">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7247B4" w:rsidRPr="00CD63CD" w:rsidRDefault="00741825" w:rsidP="0072642C">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Att.Notes</w:instrText>
            </w:r>
            <w:r w:rsidRPr="00CD63CD">
              <w:rPr>
                <w:rFonts w:ascii="Arial" w:hAnsi="Arial" w:cs="Arial"/>
                <w:sz w:val="20"/>
                <w:szCs w:val="20"/>
                <w:lang w:val="en-AU"/>
              </w:rPr>
              <w:fldChar w:fldCharType="end"/>
            </w:r>
            <w:r w:rsidR="007247B4" w:rsidRPr="00CD63CD">
              <w:rPr>
                <w:rFonts w:ascii="Arial" w:eastAsia="Times New Roman" w:hAnsi="Arial" w:cs="Arial"/>
                <w:color w:val="610E6A"/>
                <w:sz w:val="20"/>
                <w:szCs w:val="20"/>
              </w:rPr>
              <w:t xml:space="preserve">De </w:t>
            </w:r>
            <w:ins w:id="19" w:author="Arjan" w:date="2014-05-08T16:34:00Z">
              <w:r w:rsidR="0072642C">
                <w:rPr>
                  <w:rFonts w:ascii="Arial" w:eastAsia="Times New Roman" w:hAnsi="Arial" w:cs="Arial"/>
                  <w:color w:val="610E6A"/>
                  <w:sz w:val="20"/>
                  <w:szCs w:val="20"/>
                </w:rPr>
                <w:t xml:space="preserve">landelijk </w:t>
              </w:r>
            </w:ins>
            <w:r w:rsidR="007247B4" w:rsidRPr="00CD63CD">
              <w:rPr>
                <w:rFonts w:ascii="Arial" w:eastAsia="Times New Roman" w:hAnsi="Arial" w:cs="Arial"/>
                <w:color w:val="610E6A"/>
                <w:sz w:val="20"/>
                <w:szCs w:val="20"/>
              </w:rPr>
              <w:t>unieke identificatie van de zaak</w:t>
            </w:r>
            <w:del w:id="20" w:author="Arjan" w:date="2014-05-08T16:34:00Z">
              <w:r w:rsidR="007247B4" w:rsidDel="0072642C">
                <w:rPr>
                  <w:rFonts w:ascii="Arial" w:eastAsia="Times New Roman" w:hAnsi="Arial" w:cs="Arial"/>
                  <w:color w:val="610E6A"/>
                  <w:sz w:val="20"/>
                  <w:szCs w:val="20"/>
                </w:rPr>
                <w:delText xml:space="preserve"> binnen de organisatie die verantwoordelijk is voor de behandeling van de zaak</w:delText>
              </w:r>
            </w:del>
            <w:r w:rsidR="007247B4" w:rsidRPr="00CD63CD">
              <w:rPr>
                <w:rFonts w:ascii="Arial" w:eastAsia="Times New Roman" w:hAnsi="Arial" w:cs="Arial"/>
                <w:color w:val="610E6A"/>
                <w:sz w:val="20"/>
                <w:szCs w:val="20"/>
              </w:rPr>
              <w:t>.</w:t>
            </w: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247B4" w:rsidRPr="0083120B" w:rsidDel="0072642C" w:rsidRDefault="007247B4" w:rsidP="007247B4">
            <w:pPr>
              <w:autoSpaceDE w:val="0"/>
              <w:autoSpaceDN w:val="0"/>
              <w:adjustRightInd w:val="0"/>
              <w:spacing w:line="240" w:lineRule="auto"/>
              <w:rPr>
                <w:del w:id="21" w:author="Arjan" w:date="2014-05-08T16:35:00Z"/>
                <w:rFonts w:ascii="Arial" w:eastAsia="Times New Roman" w:hAnsi="Arial" w:cs="Arial"/>
                <w:color w:val="000000"/>
                <w:sz w:val="20"/>
                <w:szCs w:val="20"/>
              </w:rPr>
            </w:pPr>
            <w:del w:id="22" w:author="Arjan" w:date="2014-05-08T16:35:00Z">
              <w:r w:rsidRPr="0083120B" w:rsidDel="0072642C">
                <w:rPr>
                  <w:rFonts w:ascii="Arial" w:eastAsia="Times New Roman" w:hAnsi="Arial" w:cs="Arial"/>
                  <w:color w:val="000000"/>
                  <w:sz w:val="20"/>
                  <w:szCs w:val="20"/>
                </w:rPr>
                <w:delText xml:space="preserve">Het betreft de identificatie van een zaak zoals </w:delText>
              </w:r>
            </w:del>
          </w:p>
          <w:p w:rsidR="0072642C" w:rsidRDefault="007247B4" w:rsidP="0072642C">
            <w:pPr>
              <w:autoSpaceDE w:val="0"/>
              <w:autoSpaceDN w:val="0"/>
              <w:adjustRightInd w:val="0"/>
              <w:spacing w:line="240" w:lineRule="auto"/>
              <w:rPr>
                <w:ins w:id="23" w:author="Arjan" w:date="2014-05-08T16:50:00Z"/>
                <w:rFonts w:ascii="Arial" w:eastAsia="Times New Roman" w:hAnsi="Arial" w:cs="Arial"/>
                <w:color w:val="000000"/>
                <w:sz w:val="20"/>
                <w:szCs w:val="20"/>
              </w:rPr>
            </w:pPr>
            <w:del w:id="24" w:author="Arjan" w:date="2014-05-08T16:35:00Z">
              <w:r w:rsidRPr="0083120B" w:rsidDel="0072642C">
                <w:rPr>
                  <w:rFonts w:ascii="Arial" w:eastAsia="Times New Roman" w:hAnsi="Arial" w:cs="Arial"/>
                  <w:color w:val="000000"/>
                  <w:sz w:val="20"/>
                  <w:szCs w:val="20"/>
                </w:rPr>
                <w:delText>toegekend door de organisatie die de zaak behandel</w:delText>
              </w:r>
              <w:r w:rsidDel="0072642C">
                <w:rPr>
                  <w:rFonts w:ascii="Arial" w:eastAsia="Times New Roman" w:hAnsi="Arial" w:cs="Arial"/>
                  <w:color w:val="000000"/>
                  <w:sz w:val="20"/>
                  <w:szCs w:val="20"/>
                </w:rPr>
                <w:delText>t</w:delText>
              </w:r>
              <w:r w:rsidRPr="0083120B" w:rsidDel="0072642C">
                <w:rPr>
                  <w:rFonts w:ascii="Arial" w:eastAsia="Times New Roman" w:hAnsi="Arial" w:cs="Arial"/>
                  <w:color w:val="000000"/>
                  <w:sz w:val="20"/>
                  <w:szCs w:val="20"/>
                </w:rPr>
                <w:delText xml:space="preserve">. </w:delText>
              </w:r>
            </w:del>
            <w:r w:rsidRPr="0083120B">
              <w:rPr>
                <w:rFonts w:ascii="Arial" w:eastAsia="Times New Roman" w:hAnsi="Arial" w:cs="Arial"/>
                <w:color w:val="000000"/>
                <w:sz w:val="20"/>
                <w:szCs w:val="20"/>
              </w:rPr>
              <w:t xml:space="preserve">Dit identificeert een zaak uniek binnen </w:t>
            </w:r>
            <w:del w:id="25" w:author="Arjan" w:date="2014-05-08T16:35:00Z">
              <w:r w:rsidRPr="0083120B" w:rsidDel="0072642C">
                <w:rPr>
                  <w:rFonts w:ascii="Arial" w:eastAsia="Times New Roman" w:hAnsi="Arial" w:cs="Arial"/>
                  <w:color w:val="000000"/>
                  <w:sz w:val="20"/>
                  <w:szCs w:val="20"/>
                </w:rPr>
                <w:delText>de desbetreffende organisatie</w:delText>
              </w:r>
              <w:r w:rsidDel="0072642C">
                <w:rPr>
                  <w:rFonts w:ascii="Arial" w:eastAsia="Times New Roman" w:hAnsi="Arial" w:cs="Arial"/>
                  <w:color w:val="000000"/>
                  <w:sz w:val="20"/>
                  <w:szCs w:val="20"/>
                </w:rPr>
                <w:delText xml:space="preserve"> en </w:delText>
              </w:r>
              <w:r w:rsidRPr="00CD63CD" w:rsidDel="0072642C">
                <w:rPr>
                  <w:rFonts w:ascii="Arial" w:eastAsia="Times New Roman" w:hAnsi="Arial" w:cs="Arial"/>
                  <w:color w:val="000000"/>
                  <w:sz w:val="20"/>
                  <w:szCs w:val="20"/>
                </w:rPr>
                <w:delText>kan intern worden gebruikt om snel te kunnen refereren aan een bepaalde zaak</w:delText>
              </w:r>
              <w:r w:rsidDel="0072642C">
                <w:rPr>
                  <w:rFonts w:ascii="Arial" w:eastAsia="Times New Roman" w:hAnsi="Arial" w:cs="Arial"/>
                  <w:color w:val="000000"/>
                  <w:sz w:val="20"/>
                  <w:szCs w:val="20"/>
                </w:rPr>
                <w:delText xml:space="preserve">. </w:delText>
              </w:r>
              <w:r w:rsidRPr="0083120B" w:rsidDel="0072642C">
                <w:rPr>
                  <w:rFonts w:ascii="Arial" w:eastAsia="Times New Roman" w:hAnsi="Arial" w:cs="Arial"/>
                  <w:color w:val="000000"/>
                  <w:sz w:val="20"/>
                  <w:szCs w:val="20"/>
                </w:rPr>
                <w:delText>Door combinatie met het RSIN van die organisatie, als waarde van de attribuutsoort ‘</w:delText>
              </w:r>
            </w:del>
            <w:del w:id="26" w:author="Arjan" w:date="2014-04-28T23:31:00Z">
              <w:r w:rsidRPr="0083120B" w:rsidDel="00973C00">
                <w:rPr>
                  <w:rFonts w:ascii="Arial" w:eastAsia="Times New Roman" w:hAnsi="Arial" w:cs="Arial"/>
                  <w:color w:val="000000"/>
                  <w:sz w:val="20"/>
                  <w:szCs w:val="20"/>
                </w:rPr>
                <w:delText>Verantwoordelijke o</w:delText>
              </w:r>
            </w:del>
            <w:del w:id="27" w:author="Arjan" w:date="2014-05-08T16:35:00Z">
              <w:r w:rsidRPr="0083120B" w:rsidDel="0072642C">
                <w:rPr>
                  <w:rFonts w:ascii="Arial" w:eastAsia="Times New Roman" w:hAnsi="Arial" w:cs="Arial"/>
                  <w:color w:val="000000"/>
                  <w:sz w:val="20"/>
                  <w:szCs w:val="20"/>
                </w:rPr>
                <w:delText>rganisatie’, wordt een uniek</w:delText>
              </w:r>
              <w:r w:rsidDel="0072642C">
                <w:rPr>
                  <w:rFonts w:ascii="Arial" w:eastAsia="Times New Roman" w:hAnsi="Arial" w:cs="Arial"/>
                  <w:color w:val="000000"/>
                  <w:sz w:val="20"/>
                  <w:szCs w:val="20"/>
                </w:rPr>
                <w:delText>e</w:delText>
              </w:r>
              <w:r w:rsidRPr="0083120B" w:rsidDel="0072642C">
                <w:rPr>
                  <w:rFonts w:ascii="Arial" w:eastAsia="Times New Roman" w:hAnsi="Arial" w:cs="Arial"/>
                  <w:color w:val="000000"/>
                  <w:sz w:val="20"/>
                  <w:szCs w:val="20"/>
                </w:rPr>
                <w:delText xml:space="preserve"> aanduiding</w:delText>
              </w:r>
              <w:r w:rsidDel="0072642C">
                <w:rPr>
                  <w:rFonts w:ascii="Arial" w:eastAsia="Times New Roman" w:hAnsi="Arial" w:cs="Arial"/>
                  <w:color w:val="000000"/>
                  <w:sz w:val="20"/>
                  <w:szCs w:val="20"/>
                </w:rPr>
                <w:delText xml:space="preserve"> van een zaak</w:delText>
              </w:r>
              <w:r w:rsidRPr="0083120B" w:rsidDel="0072642C">
                <w:rPr>
                  <w:rFonts w:ascii="Arial" w:eastAsia="Times New Roman" w:hAnsi="Arial" w:cs="Arial"/>
                  <w:color w:val="000000"/>
                  <w:sz w:val="20"/>
                  <w:szCs w:val="20"/>
                </w:rPr>
                <w:delText xml:space="preserve"> voor geheel </w:delText>
              </w:r>
            </w:del>
            <w:r w:rsidRPr="0083120B">
              <w:rPr>
                <w:rFonts w:ascii="Arial" w:eastAsia="Times New Roman" w:hAnsi="Arial" w:cs="Arial"/>
                <w:color w:val="000000"/>
                <w:sz w:val="20"/>
                <w:szCs w:val="20"/>
              </w:rPr>
              <w:t>Nederland</w:t>
            </w:r>
            <w:r>
              <w:rPr>
                <w:rFonts w:ascii="Arial" w:eastAsia="Times New Roman" w:hAnsi="Arial" w:cs="Arial"/>
                <w:color w:val="000000"/>
                <w:sz w:val="20"/>
                <w:szCs w:val="20"/>
              </w:rPr>
              <w:t xml:space="preserve"> </w:t>
            </w:r>
            <w:del w:id="28" w:author="Arjan" w:date="2014-05-08T16:36:00Z">
              <w:r w:rsidRPr="0083120B" w:rsidDel="0072642C">
                <w:rPr>
                  <w:rFonts w:ascii="Arial" w:eastAsia="Times New Roman" w:hAnsi="Arial" w:cs="Arial"/>
                  <w:color w:val="000000"/>
                  <w:sz w:val="20"/>
                  <w:szCs w:val="20"/>
                </w:rPr>
                <w:delText>verkrege</w:delText>
              </w:r>
              <w:r w:rsidDel="0072642C">
                <w:rPr>
                  <w:rFonts w:ascii="Arial" w:eastAsia="Times New Roman" w:hAnsi="Arial" w:cs="Arial"/>
                  <w:color w:val="000000"/>
                  <w:sz w:val="20"/>
                  <w:szCs w:val="20"/>
                </w:rPr>
                <w:delText>n</w:delText>
              </w:r>
              <w:r w:rsidRPr="00CD63CD" w:rsidDel="0072642C">
                <w:rPr>
                  <w:rFonts w:ascii="Arial" w:eastAsia="Times New Roman" w:hAnsi="Arial" w:cs="Arial"/>
                  <w:color w:val="000000"/>
                  <w:sz w:val="20"/>
                  <w:szCs w:val="20"/>
                </w:rPr>
                <w:delText>.</w:delText>
              </w:r>
            </w:del>
            <w:ins w:id="29" w:author="Arjan" w:date="2014-05-08T16:36:00Z">
              <w:r w:rsidR="0072642C">
                <w:rPr>
                  <w:rFonts w:ascii="Arial" w:eastAsia="Times New Roman" w:hAnsi="Arial" w:cs="Arial"/>
                  <w:color w:val="000000"/>
                  <w:sz w:val="20"/>
                  <w:szCs w:val="20"/>
                </w:rPr>
                <w:t>door combinatie van het RSIN van de organisatie die de zaak gecreëerd heeft met het</w:t>
              </w:r>
            </w:ins>
            <w:ins w:id="30" w:author="Arjan" w:date="2014-05-08T16:37:00Z">
              <w:r w:rsidR="0072642C">
                <w:rPr>
                  <w:rFonts w:ascii="Arial" w:eastAsia="Times New Roman" w:hAnsi="Arial" w:cs="Arial"/>
                  <w:color w:val="000000"/>
                  <w:sz w:val="20"/>
                  <w:szCs w:val="20"/>
                </w:rPr>
                <w:t xml:space="preserve"> intern gebruikte ‘zaaknummer’ Zaakkenmerk</w:t>
              </w:r>
            </w:ins>
            <w:r w:rsidRPr="0083120B">
              <w:rPr>
                <w:rFonts w:ascii="Arial" w:eastAsia="Times New Roman" w:hAnsi="Arial" w:cs="Arial"/>
                <w:color w:val="000000"/>
                <w:sz w:val="20"/>
                <w:szCs w:val="20"/>
              </w:rPr>
              <w:t>.</w:t>
            </w:r>
          </w:p>
          <w:p w:rsidR="00BA2ABE" w:rsidRDefault="00BA2ABE" w:rsidP="00BA2ABE">
            <w:pPr>
              <w:autoSpaceDE w:val="0"/>
              <w:autoSpaceDN w:val="0"/>
              <w:adjustRightInd w:val="0"/>
              <w:spacing w:line="240" w:lineRule="auto"/>
              <w:rPr>
                <w:ins w:id="31" w:author="Arjan" w:date="2014-05-08T16:50:00Z"/>
                <w:rFonts w:ascii="Arial" w:eastAsia="Times New Roman" w:hAnsi="Arial" w:cs="Arial"/>
                <w:color w:val="000000"/>
                <w:sz w:val="20"/>
                <w:szCs w:val="20"/>
              </w:rPr>
            </w:pPr>
            <w:ins w:id="32" w:author="Arjan" w:date="2014-05-08T16:50:00Z">
              <w:r>
                <w:rPr>
                  <w:rFonts w:ascii="Arial" w:eastAsia="Times New Roman" w:hAnsi="Arial" w:cs="Arial"/>
                  <w:color w:val="000000"/>
                  <w:sz w:val="20"/>
                  <w:szCs w:val="20"/>
                </w:rPr>
                <w:t>Deze identificatie wijzigt niet, ook niet indien de (behandeling van de) zaak over zou gaan naar een andere organisatie. Er is immers maar één organisatie die de zaak gecreëerd heeft.</w:t>
              </w:r>
            </w:ins>
          </w:p>
          <w:p w:rsidR="00BA2ABE" w:rsidRPr="00CD63CD" w:rsidRDefault="00BA2ABE" w:rsidP="00BA2ABE">
            <w:pPr>
              <w:autoSpaceDE w:val="0"/>
              <w:autoSpaceDN w:val="0"/>
              <w:adjustRightInd w:val="0"/>
              <w:spacing w:line="240" w:lineRule="auto"/>
              <w:rPr>
                <w:rFonts w:ascii="Arial" w:eastAsia="Times New Roman" w:hAnsi="Arial" w:cs="Arial"/>
                <w:color w:val="000000"/>
                <w:sz w:val="20"/>
                <w:szCs w:val="20"/>
              </w:rPr>
            </w:pPr>
            <w:ins w:id="33" w:author="Arjan" w:date="2014-05-08T16:51:00Z">
              <w:r>
                <w:rPr>
                  <w:rFonts w:ascii="Arial" w:eastAsia="Times New Roman" w:hAnsi="Arial" w:cs="Arial"/>
                  <w:color w:val="000000"/>
                  <w:sz w:val="20"/>
                  <w:szCs w:val="20"/>
                </w:rPr>
                <w:t>H</w:t>
              </w:r>
            </w:ins>
            <w:ins w:id="34" w:author="Arjan" w:date="2014-05-08T16:50:00Z">
              <w:r w:rsidRPr="00717312">
                <w:rPr>
                  <w:rFonts w:ascii="Arial" w:eastAsia="Times New Roman" w:hAnsi="Arial" w:cs="Arial"/>
                  <w:color w:val="000000"/>
                  <w:sz w:val="20"/>
                  <w:szCs w:val="20"/>
                </w:rPr>
                <w:t xml:space="preserve">et RSIN </w:t>
              </w:r>
            </w:ins>
            <w:ins w:id="35" w:author="Arjan" w:date="2014-05-08T16:51:00Z">
              <w:r>
                <w:rPr>
                  <w:rFonts w:ascii="Arial" w:eastAsia="Times New Roman" w:hAnsi="Arial" w:cs="Arial"/>
                  <w:color w:val="000000"/>
                  <w:sz w:val="20"/>
                  <w:szCs w:val="20"/>
                </w:rPr>
                <w:t>is het ‘</w:t>
              </w:r>
            </w:ins>
            <w:ins w:id="36" w:author="Arjan" w:date="2014-05-08T16:50:00Z">
              <w:r w:rsidRPr="00717312">
                <w:rPr>
                  <w:rFonts w:ascii="Arial" w:eastAsia="Times New Roman" w:hAnsi="Arial" w:cs="Arial"/>
                  <w:color w:val="000000"/>
                  <w:sz w:val="20"/>
                  <w:szCs w:val="20"/>
                </w:rPr>
                <w:t xml:space="preserve">Rechtspersonen en Samenwerkingsverbanden </w:t>
              </w:r>
              <w:proofErr w:type="spellStart"/>
              <w:r w:rsidRPr="00717312">
                <w:rPr>
                  <w:rFonts w:ascii="Arial" w:eastAsia="Times New Roman" w:hAnsi="Arial" w:cs="Arial"/>
                  <w:color w:val="000000"/>
                  <w:sz w:val="20"/>
                  <w:szCs w:val="20"/>
                </w:rPr>
                <w:t>InformatieNummer</w:t>
              </w:r>
            </w:ins>
            <w:proofErr w:type="spellEnd"/>
            <w:ins w:id="37" w:author="Arjan" w:date="2014-05-08T16:51:00Z">
              <w:r>
                <w:rPr>
                  <w:rFonts w:ascii="Arial" w:eastAsia="Times New Roman" w:hAnsi="Arial" w:cs="Arial"/>
                  <w:color w:val="000000"/>
                  <w:sz w:val="20"/>
                  <w:szCs w:val="20"/>
                </w:rPr>
                <w:t>’</w:t>
              </w:r>
            </w:ins>
            <w:ins w:id="38" w:author="Arjan" w:date="2014-05-08T16:50:00Z">
              <w:r w:rsidRPr="00717312">
                <w:rPr>
                  <w:rFonts w:ascii="Arial" w:eastAsia="Times New Roman" w:hAnsi="Arial" w:cs="Arial"/>
                  <w:color w:val="000000"/>
                  <w:sz w:val="20"/>
                  <w:szCs w:val="20"/>
                </w:rPr>
                <w:t xml:space="preserve"> zoals dat door de KvK in het NHR aan elk rechtspersoon en samenwerkingsverband is toegekend. Dit identificeert uniek de organisatie, zijnde een rechtspersoon of </w:t>
              </w:r>
              <w:r w:rsidRPr="00717312">
                <w:rPr>
                  <w:rFonts w:ascii="Arial" w:eastAsia="Times New Roman" w:hAnsi="Arial" w:cs="Arial"/>
                  <w:color w:val="000000"/>
                  <w:sz w:val="20"/>
                  <w:szCs w:val="20"/>
                </w:rPr>
                <w:lastRenderedPageBreak/>
                <w:t>samenwerkingsverband, dat de zaak (als eerste) heeft geregistreerd. Het RSIN staat in het Handelsregister (NHR) en op het daaraan te ontlenen uittreksel.</w:t>
              </w:r>
            </w:ins>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7247B4" w:rsidRPr="00CD63CD" w:rsidRDefault="00741825" w:rsidP="0072642C">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AN4</w:t>
            </w:r>
            <w:ins w:id="39" w:author="Arjan" w:date="2014-05-08T16:37:00Z">
              <w:r w:rsidR="0072642C">
                <w:rPr>
                  <w:rFonts w:ascii="Arial" w:eastAsia="Times New Roman" w:hAnsi="Arial" w:cs="Arial"/>
                  <w:color w:val="000000"/>
                  <w:sz w:val="20"/>
                  <w:szCs w:val="20"/>
                </w:rPr>
                <w:t>5</w:t>
              </w:r>
            </w:ins>
            <w:del w:id="40" w:author="Arjan" w:date="2014-05-08T16:37:00Z">
              <w:r w:rsidR="007247B4" w:rsidRPr="00CD63CD" w:rsidDel="0072642C">
                <w:rPr>
                  <w:rFonts w:ascii="Arial" w:eastAsia="Times New Roman" w:hAnsi="Arial" w:cs="Arial"/>
                  <w:color w:val="000000"/>
                  <w:sz w:val="20"/>
                  <w:szCs w:val="20"/>
                </w:rPr>
                <w:delText>0</w:delText>
              </w:r>
            </w:del>
            <w:r w:rsidRPr="00CD63CD">
              <w:rPr>
                <w:rFonts w:ascii="Arial" w:hAnsi="Arial" w:cs="Arial"/>
                <w:sz w:val="20"/>
                <w:szCs w:val="20"/>
                <w:lang w:val="en-AU"/>
              </w:rPr>
              <w:fldChar w:fldCharType="end"/>
            </w: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roofErr w:type="spellStart"/>
            <w:r w:rsidRPr="00CD63CD">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7247B4" w:rsidRDefault="007247B4" w:rsidP="007247B4">
            <w:pPr>
              <w:autoSpaceDE w:val="0"/>
              <w:autoSpaceDN w:val="0"/>
              <w:adjustRightInd w:val="0"/>
              <w:spacing w:line="240" w:lineRule="auto"/>
              <w:rPr>
                <w:ins w:id="41" w:author="Arjan" w:date="2014-05-08T16:39:00Z"/>
                <w:rFonts w:ascii="Arial" w:eastAsia="Times New Roman" w:hAnsi="Arial" w:cs="Arial"/>
                <w:color w:val="000000"/>
                <w:sz w:val="20"/>
                <w:szCs w:val="20"/>
              </w:rPr>
            </w:pPr>
            <w:del w:id="42" w:author="Arjan" w:date="2014-05-08T16:38:00Z">
              <w:r w:rsidDel="0072642C">
                <w:rPr>
                  <w:rFonts w:ascii="Arial" w:eastAsia="Times New Roman" w:hAnsi="Arial" w:cs="Arial"/>
                  <w:color w:val="000000"/>
                  <w:sz w:val="20"/>
                  <w:szCs w:val="20"/>
                </w:rPr>
                <w:delText>A</w:delText>
              </w:r>
              <w:r w:rsidRPr="00CD63CD" w:rsidDel="0072642C">
                <w:rPr>
                  <w:rFonts w:ascii="Arial" w:eastAsia="Times New Roman" w:hAnsi="Arial" w:cs="Arial"/>
                  <w:color w:val="000000"/>
                  <w:sz w:val="20"/>
                  <w:szCs w:val="20"/>
                </w:rPr>
                <w:delText>lle alfanumerieke tekens m.u.v. diacrieten</w:delText>
              </w:r>
            </w:del>
            <w:ins w:id="43" w:author="Arjan" w:date="2014-05-08T16:39:00Z">
              <w:r w:rsidR="0072642C">
                <w:rPr>
                  <w:rFonts w:ascii="Arial" w:eastAsia="Times New Roman" w:hAnsi="Arial" w:cs="Arial"/>
                  <w:color w:val="000000"/>
                  <w:sz w:val="20"/>
                  <w:szCs w:val="20"/>
                </w:rPr>
                <w:t>P</w:t>
              </w:r>
            </w:ins>
            <w:ins w:id="44" w:author="Arjan" w:date="2014-05-08T16:38:00Z">
              <w:r w:rsidR="0072642C">
                <w:rPr>
                  <w:rFonts w:ascii="Arial" w:eastAsia="Times New Roman" w:hAnsi="Arial" w:cs="Arial"/>
                  <w:color w:val="000000"/>
                  <w:sz w:val="20"/>
                  <w:szCs w:val="20"/>
                </w:rPr>
                <w:t>os</w:t>
              </w:r>
            </w:ins>
            <w:ins w:id="45" w:author="Arjan" w:date="2014-05-08T16:39:00Z">
              <w:r w:rsidR="0072642C">
                <w:rPr>
                  <w:rFonts w:ascii="Arial" w:eastAsia="Times New Roman" w:hAnsi="Arial" w:cs="Arial"/>
                  <w:color w:val="000000"/>
                  <w:sz w:val="20"/>
                  <w:szCs w:val="20"/>
                </w:rPr>
                <w:t>i</w:t>
              </w:r>
            </w:ins>
            <w:ins w:id="46" w:author="Arjan" w:date="2014-05-08T16:38:00Z">
              <w:r w:rsidR="0072642C">
                <w:rPr>
                  <w:rFonts w:ascii="Arial" w:eastAsia="Times New Roman" w:hAnsi="Arial" w:cs="Arial"/>
                  <w:color w:val="000000"/>
                  <w:sz w:val="20"/>
                  <w:szCs w:val="20"/>
                </w:rPr>
                <w:t>tie</w:t>
              </w:r>
            </w:ins>
            <w:ins w:id="47" w:author="Arjan" w:date="2014-05-08T16:39:00Z">
              <w:r w:rsidR="0072642C">
                <w:rPr>
                  <w:rFonts w:ascii="Arial" w:eastAsia="Times New Roman" w:hAnsi="Arial" w:cs="Arial"/>
                  <w:color w:val="000000"/>
                  <w:sz w:val="20"/>
                  <w:szCs w:val="20"/>
                </w:rPr>
                <w:t xml:space="preserve"> 1 - 9</w:t>
              </w:r>
            </w:ins>
            <w:ins w:id="48" w:author="Arjan" w:date="2014-05-08T16:38:00Z">
              <w:r w:rsidR="0072642C">
                <w:rPr>
                  <w:rFonts w:ascii="Arial" w:eastAsia="Times New Roman" w:hAnsi="Arial" w:cs="Arial"/>
                  <w:color w:val="000000"/>
                  <w:sz w:val="20"/>
                  <w:szCs w:val="20"/>
                </w:rPr>
                <w:t xml:space="preserve">: het RSIN </w:t>
              </w:r>
            </w:ins>
            <w:ins w:id="49" w:author="Arjan" w:date="2014-05-08T17:27:00Z">
              <w:r w:rsidR="00197EF3">
                <w:rPr>
                  <w:rFonts w:ascii="Arial" w:eastAsia="Times New Roman" w:hAnsi="Arial" w:cs="Arial"/>
                  <w:color w:val="000000"/>
                  <w:sz w:val="20"/>
                  <w:szCs w:val="20"/>
                </w:rPr>
                <w:t xml:space="preserve">(in het NHR) </w:t>
              </w:r>
            </w:ins>
            <w:ins w:id="50" w:author="Arjan" w:date="2014-05-08T16:38:00Z">
              <w:r w:rsidR="0072642C">
                <w:rPr>
                  <w:rFonts w:ascii="Arial" w:eastAsia="Times New Roman" w:hAnsi="Arial" w:cs="Arial"/>
                  <w:color w:val="000000"/>
                  <w:sz w:val="20"/>
                  <w:szCs w:val="20"/>
                </w:rPr>
                <w:t xml:space="preserve">van de organisatie die de zaak heeft </w:t>
              </w:r>
            </w:ins>
            <w:ins w:id="51" w:author="Arjan" w:date="2014-05-08T16:39:00Z">
              <w:r w:rsidR="0072642C">
                <w:rPr>
                  <w:rFonts w:ascii="Arial" w:eastAsia="Times New Roman" w:hAnsi="Arial" w:cs="Arial"/>
                  <w:color w:val="000000"/>
                  <w:sz w:val="20"/>
                  <w:szCs w:val="20"/>
                </w:rPr>
                <w:t>gecreëerd.</w:t>
              </w:r>
            </w:ins>
          </w:p>
          <w:p w:rsidR="0072642C" w:rsidRPr="00CD63CD" w:rsidRDefault="0072642C" w:rsidP="007247B4">
            <w:pPr>
              <w:autoSpaceDE w:val="0"/>
              <w:autoSpaceDN w:val="0"/>
              <w:adjustRightInd w:val="0"/>
              <w:spacing w:line="240" w:lineRule="auto"/>
              <w:rPr>
                <w:rFonts w:ascii="Arial" w:eastAsia="Times New Roman" w:hAnsi="Arial" w:cs="Arial"/>
                <w:color w:val="000000"/>
                <w:sz w:val="20"/>
                <w:szCs w:val="20"/>
              </w:rPr>
            </w:pPr>
            <w:ins w:id="52" w:author="Arjan" w:date="2014-05-08T16:39:00Z">
              <w:r>
                <w:rPr>
                  <w:rFonts w:ascii="Arial" w:eastAsia="Times New Roman" w:hAnsi="Arial" w:cs="Arial"/>
                  <w:color w:val="000000"/>
                  <w:sz w:val="20"/>
                  <w:szCs w:val="20"/>
                </w:rPr>
                <w:t xml:space="preserve">Positie 10 – 45: </w:t>
              </w:r>
            </w:ins>
            <w:ins w:id="53" w:author="Arjan" w:date="2014-05-08T16:40:00Z">
              <w:r>
                <w:rPr>
                  <w:rFonts w:ascii="Arial" w:eastAsia="Times New Roman" w:hAnsi="Arial" w:cs="Arial"/>
                  <w:color w:val="000000"/>
                  <w:sz w:val="20"/>
                  <w:szCs w:val="20"/>
                </w:rPr>
                <w:t>de waarde van het attribuutsoort Zaakkenmerk.</w:t>
              </w:r>
            </w:ins>
          </w:p>
        </w:tc>
      </w:tr>
      <w:tr w:rsidR="007247B4" w:rsidRPr="00CD63CD" w:rsidTr="007247B4">
        <w:trPr>
          <w:trHeight w:val="215"/>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15"/>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411"/>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7247B4" w:rsidRPr="00CD63CD" w:rsidTr="007247B4">
        <w:trPr>
          <w:trHeight w:val="245"/>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 xml:space="preserve">Indicatie </w:t>
            </w:r>
            <w:proofErr w:type="spellStart"/>
            <w:r w:rsidRPr="00CD63CD">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7247B4" w:rsidRPr="00CD63CD" w:rsidRDefault="00741825"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7247B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7247B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7247B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7247B4" w:rsidRPr="00CD63CD" w:rsidTr="007247B4">
        <w:trPr>
          <w:trHeight w:val="230"/>
        </w:trPr>
        <w:tc>
          <w:tcPr>
            <w:tcW w:w="3780" w:type="dxa"/>
            <w:tcBorders>
              <w:top w:val="nil"/>
              <w:left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CD63CD" w:rsidTr="007247B4">
        <w:trPr>
          <w:trHeight w:val="230"/>
        </w:trPr>
        <w:tc>
          <w:tcPr>
            <w:tcW w:w="3780" w:type="dxa"/>
            <w:tcBorders>
              <w:top w:val="nil"/>
              <w:left w:val="nil"/>
              <w:bottom w:val="single" w:sz="4" w:space="0" w:color="auto"/>
              <w:right w:val="nil"/>
            </w:tcBorders>
          </w:tcPr>
          <w:p w:rsidR="007247B4" w:rsidRPr="00CD63CD" w:rsidRDefault="007247B4" w:rsidP="007247B4">
            <w:pPr>
              <w:autoSpaceDE w:val="0"/>
              <w:autoSpaceDN w:val="0"/>
              <w:adjustRightInd w:val="0"/>
              <w:spacing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7247B4" w:rsidRPr="00CD63CD" w:rsidRDefault="007247B4" w:rsidP="007247B4">
            <w:pPr>
              <w:autoSpaceDE w:val="0"/>
              <w:autoSpaceDN w:val="0"/>
              <w:adjustRightInd w:val="0"/>
              <w:spacing w:line="240" w:lineRule="auto"/>
              <w:rPr>
                <w:rFonts w:ascii="Arial" w:eastAsia="Times New Roman" w:hAnsi="Arial" w:cs="Arial"/>
                <w:color w:val="000000"/>
                <w:sz w:val="20"/>
                <w:szCs w:val="20"/>
              </w:rPr>
            </w:pPr>
            <w:del w:id="54" w:author="Arjan" w:date="2014-05-08T16:41:00Z">
              <w:r w:rsidRPr="00CD63CD" w:rsidDel="0072642C">
                <w:rPr>
                  <w:rFonts w:ascii="Arial" w:eastAsia="Times New Roman" w:hAnsi="Arial" w:cs="Arial"/>
                  <w:color w:val="000000"/>
                  <w:sz w:val="20"/>
                  <w:szCs w:val="20"/>
                </w:rPr>
                <w:delText>-</w:delText>
              </w:r>
            </w:del>
            <w:ins w:id="55" w:author="Arjan" w:date="2014-05-08T16:41:00Z">
              <w:r w:rsidR="0072642C">
                <w:rPr>
                  <w:rFonts w:ascii="Arial" w:eastAsia="Times New Roman" w:hAnsi="Arial" w:cs="Arial"/>
                  <w:color w:val="000000"/>
                  <w:sz w:val="20"/>
                  <w:szCs w:val="20"/>
                </w:rPr>
                <w:t xml:space="preserve">De waarde van dit attribuutsoort wordt vastgesteld bij creatie van de zaak en wijzigt daarna niet meer.  </w:t>
              </w:r>
            </w:ins>
          </w:p>
        </w:tc>
      </w:tr>
    </w:tbl>
    <w:p w:rsidR="00530DD3" w:rsidRDefault="00530DD3"/>
    <w:p w:rsidR="0072642C" w:rsidRPr="0083120B" w:rsidRDefault="0072642C" w:rsidP="0072642C">
      <w:pPr>
        <w:widowControl w:val="0"/>
        <w:autoSpaceDE w:val="0"/>
        <w:autoSpaceDN w:val="0"/>
        <w:adjustRightInd w:val="0"/>
        <w:spacing w:before="240" w:after="60" w:line="240" w:lineRule="auto"/>
        <w:outlineLvl w:val="3"/>
        <w:rPr>
          <w:ins w:id="56" w:author="Arjan" w:date="2014-05-08T16:33:00Z"/>
          <w:rFonts w:ascii="Arial" w:eastAsia="Times New Roman" w:hAnsi="Arial" w:cs="Arial"/>
          <w:b/>
          <w:color w:val="004080"/>
          <w:sz w:val="24"/>
          <w:szCs w:val="24"/>
          <w:lang w:eastAsia="nl-NL"/>
        </w:rPr>
      </w:pPr>
      <w:ins w:id="57" w:author="Arjan" w:date="2014-05-08T16:33:00Z">
        <w:r w:rsidRPr="00CF1953">
          <w:rPr>
            <w:rFonts w:ascii="Arial" w:eastAsia="Times New Roman" w:hAnsi="Arial" w:cs="Arial"/>
            <w:b/>
            <w:bCs/>
            <w:color w:val="004080"/>
            <w:sz w:val="24"/>
            <w:szCs w:val="24"/>
          </w:rPr>
          <w:t>«</w:t>
        </w:r>
        <w:r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w:t>
        </w:r>
      </w:ins>
      <w:ins w:id="58" w:author="Arjan" w:date="2014-05-08T16:34:00Z">
        <w:r>
          <w:rPr>
            <w:rFonts w:ascii="Arial" w:eastAsia="Times New Roman" w:hAnsi="Arial" w:cs="Arial"/>
            <w:b/>
            <w:color w:val="004080"/>
            <w:sz w:val="24"/>
            <w:szCs w:val="24"/>
            <w:lang w:eastAsia="nl-NL"/>
          </w:rPr>
          <w:t>kenmerk</w:t>
        </w:r>
      </w:ins>
    </w:p>
    <w:tbl>
      <w:tblPr>
        <w:tblW w:w="9360" w:type="dxa"/>
        <w:tblInd w:w="60" w:type="dxa"/>
        <w:tblLayout w:type="fixed"/>
        <w:tblCellMar>
          <w:left w:w="60" w:type="dxa"/>
          <w:right w:w="60" w:type="dxa"/>
        </w:tblCellMar>
        <w:tblLook w:val="0000"/>
      </w:tblPr>
      <w:tblGrid>
        <w:gridCol w:w="3780"/>
        <w:gridCol w:w="5580"/>
      </w:tblGrid>
      <w:tr w:rsidR="0072642C" w:rsidRPr="00CD63CD" w:rsidTr="005F3B6B">
        <w:trPr>
          <w:trHeight w:val="230"/>
          <w:ins w:id="59" w:author="Arjan" w:date="2014-05-08T16:33:00Z"/>
        </w:trPr>
        <w:tc>
          <w:tcPr>
            <w:tcW w:w="3780" w:type="dxa"/>
            <w:tcBorders>
              <w:top w:val="single" w:sz="4" w:space="0" w:color="auto"/>
              <w:left w:val="nil"/>
              <w:bottom w:val="nil"/>
              <w:right w:val="nil"/>
            </w:tcBorders>
          </w:tcPr>
          <w:p w:rsidR="0072642C" w:rsidRPr="00CD63CD" w:rsidRDefault="0072642C" w:rsidP="005F3B6B">
            <w:pPr>
              <w:autoSpaceDE w:val="0"/>
              <w:autoSpaceDN w:val="0"/>
              <w:adjustRightInd w:val="0"/>
              <w:spacing w:line="240" w:lineRule="auto"/>
              <w:rPr>
                <w:ins w:id="60" w:author="Arjan" w:date="2014-05-08T16:33:00Z"/>
                <w:rFonts w:ascii="Arial" w:eastAsia="Times New Roman" w:hAnsi="Arial" w:cs="Arial"/>
                <w:color w:val="000000"/>
                <w:sz w:val="20"/>
                <w:szCs w:val="20"/>
              </w:rPr>
            </w:pPr>
            <w:ins w:id="61" w:author="Arjan" w:date="2014-05-08T16:33: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72642C" w:rsidRPr="00CD63CD" w:rsidRDefault="0072642C" w:rsidP="00BA2ABE">
            <w:pPr>
              <w:autoSpaceDE w:val="0"/>
              <w:autoSpaceDN w:val="0"/>
              <w:adjustRightInd w:val="0"/>
              <w:spacing w:line="240" w:lineRule="auto"/>
              <w:rPr>
                <w:ins w:id="62" w:author="Arjan" w:date="2014-05-08T16:33:00Z"/>
                <w:rFonts w:ascii="Arial" w:eastAsia="Times New Roman" w:hAnsi="Arial" w:cs="Arial"/>
                <w:color w:val="000000"/>
                <w:sz w:val="20"/>
                <w:szCs w:val="20"/>
              </w:rPr>
            </w:pPr>
            <w:ins w:id="63" w:author="Arjan" w:date="2014-05-08T16:33:00Z">
              <w:r w:rsidRPr="00CD63CD">
                <w:rPr>
                  <w:rFonts w:ascii="Arial" w:hAnsi="Arial" w:cs="Arial"/>
                  <w:sz w:val="20"/>
                  <w:szCs w:val="20"/>
                  <w:lang w:val="en-AU"/>
                </w:rPr>
                <w:fldChar w:fldCharType="begin" w:fldLock="1"/>
              </w:r>
              <w:r w:rsidRPr="00CD63CD">
                <w:rPr>
                  <w:rFonts w:ascii="Arial" w:hAnsi="Arial" w:cs="Arial"/>
                  <w:sz w:val="20"/>
                  <w:szCs w:val="20"/>
                  <w:lang w:val="en-AU"/>
                </w:rPr>
                <w:instrText xml:space="preserve">MERGEFIELD </w:instrText>
              </w:r>
              <w:r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ins>
            <w:ins w:id="64" w:author="Arjan" w:date="2014-05-08T16:43:00Z">
              <w:r w:rsidR="00BA2ABE">
                <w:rPr>
                  <w:rFonts w:ascii="Arial" w:hAnsi="Arial" w:cs="Arial"/>
                  <w:sz w:val="20"/>
                  <w:szCs w:val="20"/>
                  <w:lang w:val="en-AU"/>
                </w:rPr>
                <w:t>Z</w:t>
              </w:r>
            </w:ins>
            <w:ins w:id="65" w:author="Arjan" w:date="2014-05-08T16:33:00Z">
              <w:r w:rsidRPr="00CD63CD">
                <w:rPr>
                  <w:rFonts w:ascii="Arial" w:eastAsia="Times New Roman" w:hAnsi="Arial" w:cs="Arial"/>
                  <w:color w:val="000000"/>
                  <w:sz w:val="20"/>
                  <w:szCs w:val="20"/>
                </w:rPr>
                <w:t>aak</w:t>
              </w:r>
            </w:ins>
            <w:ins w:id="66" w:author="Arjan" w:date="2014-05-08T16:42:00Z">
              <w:r w:rsidR="00BA2ABE">
                <w:rPr>
                  <w:rFonts w:ascii="Arial" w:eastAsia="Times New Roman" w:hAnsi="Arial" w:cs="Arial"/>
                  <w:color w:val="000000"/>
                  <w:sz w:val="20"/>
                  <w:szCs w:val="20"/>
                </w:rPr>
                <w:t>kenmerk</w:t>
              </w:r>
            </w:ins>
            <w:ins w:id="67" w:author="Arjan" w:date="2014-05-08T16:33:00Z">
              <w:r w:rsidRPr="00CD63CD">
                <w:rPr>
                  <w:rFonts w:ascii="Arial" w:hAnsi="Arial" w:cs="Arial"/>
                  <w:sz w:val="20"/>
                  <w:szCs w:val="20"/>
                  <w:lang w:val="en-AU"/>
                </w:rPr>
                <w:fldChar w:fldCharType="end"/>
              </w:r>
            </w:ins>
          </w:p>
        </w:tc>
      </w:tr>
      <w:tr w:rsidR="0072642C" w:rsidRPr="00CD63CD" w:rsidTr="005F3B6B">
        <w:trPr>
          <w:ins w:id="68"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69"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70" w:author="Arjan" w:date="2014-05-08T16:33:00Z"/>
                <w:rFonts w:ascii="Arial" w:eastAsia="Times New Roman" w:hAnsi="Arial" w:cs="Arial"/>
                <w:color w:val="000000"/>
                <w:sz w:val="20"/>
                <w:szCs w:val="20"/>
              </w:rPr>
            </w:pPr>
          </w:p>
        </w:tc>
      </w:tr>
      <w:tr w:rsidR="0072642C" w:rsidRPr="00CD63CD" w:rsidTr="005F3B6B">
        <w:trPr>
          <w:ins w:id="71"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72" w:author="Arjan" w:date="2014-05-08T16:33:00Z"/>
                <w:rFonts w:ascii="Arial" w:eastAsia="Times New Roman" w:hAnsi="Arial" w:cs="Arial"/>
                <w:color w:val="000000"/>
                <w:sz w:val="20"/>
                <w:szCs w:val="20"/>
              </w:rPr>
            </w:pPr>
            <w:ins w:id="73" w:author="Arjan" w:date="2014-05-08T16:33: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72642C" w:rsidRPr="00CD63CD" w:rsidRDefault="00BA2ABE" w:rsidP="005F3B6B">
            <w:pPr>
              <w:autoSpaceDE w:val="0"/>
              <w:autoSpaceDN w:val="0"/>
              <w:adjustRightInd w:val="0"/>
              <w:spacing w:line="240" w:lineRule="auto"/>
              <w:rPr>
                <w:ins w:id="74" w:author="Arjan" w:date="2014-05-08T16:33:00Z"/>
                <w:rFonts w:ascii="Arial" w:eastAsia="Times New Roman" w:hAnsi="Arial" w:cs="Arial"/>
                <w:color w:val="000000"/>
                <w:sz w:val="20"/>
                <w:szCs w:val="20"/>
              </w:rPr>
            </w:pPr>
            <w:ins w:id="75" w:author="Arjan" w:date="2014-05-08T16:43:00Z">
              <w:r>
                <w:rPr>
                  <w:rFonts w:ascii="Arial" w:eastAsia="Times New Roman" w:hAnsi="Arial" w:cs="Arial"/>
                  <w:color w:val="000000"/>
                  <w:sz w:val="20"/>
                  <w:szCs w:val="20"/>
                </w:rPr>
                <w:t>KING</w:t>
              </w:r>
            </w:ins>
          </w:p>
        </w:tc>
      </w:tr>
      <w:tr w:rsidR="0072642C" w:rsidRPr="00CD63CD" w:rsidTr="005F3B6B">
        <w:trPr>
          <w:ins w:id="76"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77"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78" w:author="Arjan" w:date="2014-05-08T16:33:00Z"/>
                <w:rFonts w:ascii="Arial" w:eastAsia="Times New Roman" w:hAnsi="Arial" w:cs="Arial"/>
                <w:color w:val="000000"/>
                <w:sz w:val="20"/>
                <w:szCs w:val="20"/>
              </w:rPr>
            </w:pPr>
          </w:p>
        </w:tc>
      </w:tr>
      <w:tr w:rsidR="0072642C" w:rsidRPr="00CD63CD" w:rsidTr="005F3B6B">
        <w:trPr>
          <w:ins w:id="79"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80" w:author="Arjan" w:date="2014-05-08T16:33:00Z"/>
                <w:rFonts w:ascii="Arial" w:eastAsia="Times New Roman" w:hAnsi="Arial" w:cs="Arial"/>
                <w:color w:val="000000"/>
                <w:sz w:val="20"/>
                <w:szCs w:val="20"/>
              </w:rPr>
            </w:pPr>
            <w:ins w:id="81" w:author="Arjan" w:date="2014-05-08T16:33: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82" w:author="Arjan" w:date="2014-05-08T16:33:00Z"/>
                <w:rFonts w:ascii="Arial" w:eastAsia="Times New Roman" w:hAnsi="Arial" w:cs="Arial"/>
                <w:color w:val="000000"/>
                <w:sz w:val="20"/>
                <w:szCs w:val="20"/>
              </w:rPr>
            </w:pPr>
          </w:p>
        </w:tc>
      </w:tr>
      <w:tr w:rsidR="0072642C" w:rsidRPr="00CD63CD" w:rsidTr="005F3B6B">
        <w:trPr>
          <w:ins w:id="83"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84"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85" w:author="Arjan" w:date="2014-05-08T16:33:00Z"/>
                <w:rFonts w:ascii="Arial" w:eastAsia="Times New Roman" w:hAnsi="Arial" w:cs="Arial"/>
                <w:color w:val="000000"/>
                <w:sz w:val="20"/>
                <w:szCs w:val="20"/>
              </w:rPr>
            </w:pPr>
          </w:p>
        </w:tc>
      </w:tr>
      <w:tr w:rsidR="0072642C" w:rsidRPr="00CD63CD" w:rsidTr="005F3B6B">
        <w:trPr>
          <w:ins w:id="86"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87" w:author="Arjan" w:date="2014-05-08T16:33:00Z"/>
                <w:rFonts w:ascii="Arial" w:eastAsia="Times New Roman" w:hAnsi="Arial" w:cs="Arial"/>
                <w:color w:val="000000"/>
                <w:sz w:val="20"/>
                <w:szCs w:val="20"/>
              </w:rPr>
            </w:pPr>
            <w:proofErr w:type="spellStart"/>
            <w:ins w:id="88" w:author="Arjan" w:date="2014-05-08T16:33:00Z">
              <w:r w:rsidRPr="00CD63CD">
                <w:rPr>
                  <w:rFonts w:ascii="Arial" w:eastAsia="Times New Roman" w:hAnsi="Arial" w:cs="Arial"/>
                  <w:b/>
                  <w:bCs/>
                  <w:color w:val="000000"/>
                  <w:sz w:val="20"/>
                  <w:szCs w:val="20"/>
                </w:rPr>
                <w:t>XML-tag</w:t>
              </w:r>
              <w:proofErr w:type="spellEnd"/>
              <w:r w:rsidRPr="00CD63CD">
                <w:rPr>
                  <w:rFonts w:ascii="Arial" w:eastAsia="Times New Roman" w:hAnsi="Arial" w:cs="Arial"/>
                  <w:b/>
                  <w:bCs/>
                  <w:color w:val="000000"/>
                  <w:sz w:val="20"/>
                  <w:szCs w:val="20"/>
                </w:rPr>
                <w:t xml:space="preserve"> attribuutsoort</w:t>
              </w:r>
            </w:ins>
          </w:p>
        </w:tc>
        <w:tc>
          <w:tcPr>
            <w:tcW w:w="5580" w:type="dxa"/>
            <w:tcBorders>
              <w:top w:val="nil"/>
              <w:left w:val="nil"/>
              <w:bottom w:val="nil"/>
              <w:right w:val="nil"/>
            </w:tcBorders>
          </w:tcPr>
          <w:p w:rsidR="0072642C" w:rsidRPr="00CD63CD" w:rsidRDefault="00BA2ABE" w:rsidP="005F3B6B">
            <w:pPr>
              <w:autoSpaceDE w:val="0"/>
              <w:autoSpaceDN w:val="0"/>
              <w:adjustRightInd w:val="0"/>
              <w:spacing w:line="240" w:lineRule="auto"/>
              <w:rPr>
                <w:ins w:id="89" w:author="Arjan" w:date="2014-05-08T16:33:00Z"/>
                <w:rFonts w:ascii="Arial" w:eastAsia="Times New Roman" w:hAnsi="Arial" w:cs="Arial"/>
                <w:color w:val="000000"/>
                <w:sz w:val="20"/>
                <w:szCs w:val="20"/>
              </w:rPr>
            </w:pPr>
            <w:proofErr w:type="spellStart"/>
            <w:ins w:id="90" w:author="Arjan" w:date="2014-05-08T16:43:00Z">
              <w:r>
                <w:rPr>
                  <w:rFonts w:ascii="Arial" w:hAnsi="Arial" w:cs="Arial"/>
                  <w:sz w:val="20"/>
                  <w:szCs w:val="20"/>
                  <w:lang w:val="en-AU"/>
                </w:rPr>
                <w:t>zaakkenmerk</w:t>
              </w:r>
            </w:ins>
            <w:proofErr w:type="spellEnd"/>
          </w:p>
        </w:tc>
      </w:tr>
      <w:tr w:rsidR="0072642C" w:rsidRPr="00CD63CD" w:rsidTr="005F3B6B">
        <w:trPr>
          <w:ins w:id="91"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92"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93" w:author="Arjan" w:date="2014-05-08T16:33:00Z"/>
                <w:rFonts w:ascii="Arial" w:eastAsia="Times New Roman" w:hAnsi="Arial" w:cs="Arial"/>
                <w:color w:val="000000"/>
                <w:sz w:val="20"/>
                <w:szCs w:val="20"/>
              </w:rPr>
            </w:pPr>
          </w:p>
        </w:tc>
      </w:tr>
      <w:tr w:rsidR="0072642C" w:rsidRPr="00CD63CD" w:rsidTr="005F3B6B">
        <w:trPr>
          <w:ins w:id="94"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95" w:author="Arjan" w:date="2014-05-08T16:33:00Z"/>
                <w:rFonts w:ascii="Arial" w:eastAsia="Times New Roman" w:hAnsi="Arial" w:cs="Arial"/>
                <w:color w:val="000000"/>
                <w:sz w:val="20"/>
                <w:szCs w:val="20"/>
              </w:rPr>
            </w:pPr>
            <w:ins w:id="96" w:author="Arjan" w:date="2014-05-08T16:33: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72642C" w:rsidRPr="00CD63CD" w:rsidRDefault="0072642C" w:rsidP="00BA2ABE">
            <w:pPr>
              <w:autoSpaceDE w:val="0"/>
              <w:autoSpaceDN w:val="0"/>
              <w:adjustRightInd w:val="0"/>
              <w:spacing w:line="240" w:lineRule="auto"/>
              <w:rPr>
                <w:ins w:id="97" w:author="Arjan" w:date="2014-05-08T16:33:00Z"/>
                <w:rFonts w:ascii="Arial" w:eastAsia="Times New Roman" w:hAnsi="Arial" w:cs="Arial"/>
                <w:color w:val="000000"/>
                <w:sz w:val="20"/>
                <w:szCs w:val="20"/>
              </w:rPr>
            </w:pPr>
            <w:ins w:id="98" w:author="Arjan" w:date="2014-05-08T16:33:00Z">
              <w:r w:rsidRPr="00CD63CD">
                <w:rPr>
                  <w:rFonts w:ascii="Arial" w:hAnsi="Arial" w:cs="Arial"/>
                  <w:sz w:val="20"/>
                  <w:szCs w:val="20"/>
                  <w:lang w:val="en-AU"/>
                </w:rPr>
                <w:fldChar w:fldCharType="begin" w:fldLock="1"/>
              </w:r>
              <w:r w:rsidRPr="00CD63CD">
                <w:rPr>
                  <w:rFonts w:ascii="Arial" w:hAnsi="Arial" w:cs="Arial"/>
                  <w:sz w:val="20"/>
                  <w:szCs w:val="20"/>
                  <w:lang w:val="en-AU"/>
                </w:rPr>
                <w:instrText xml:space="preserve">MERGEFIELD </w:instrText>
              </w:r>
              <w:r w:rsidRPr="00CD63CD">
                <w:rPr>
                  <w:rFonts w:ascii="Arial" w:eastAsia="Times New Roman" w:hAnsi="Arial" w:cs="Arial"/>
                  <w:color w:val="000000"/>
                  <w:sz w:val="20"/>
                  <w:szCs w:val="20"/>
                </w:rPr>
                <w:instrText>Att.Notes</w:instrText>
              </w:r>
              <w:r w:rsidRPr="00CD63CD">
                <w:rPr>
                  <w:rFonts w:ascii="Arial" w:hAnsi="Arial" w:cs="Arial"/>
                  <w:sz w:val="20"/>
                  <w:szCs w:val="20"/>
                  <w:lang w:val="en-AU"/>
                </w:rPr>
                <w:fldChar w:fldCharType="end"/>
              </w:r>
              <w:r w:rsidRPr="00CD63CD">
                <w:rPr>
                  <w:rFonts w:ascii="Arial" w:eastAsia="Times New Roman" w:hAnsi="Arial" w:cs="Arial"/>
                  <w:color w:val="610E6A"/>
                  <w:sz w:val="20"/>
                  <w:szCs w:val="20"/>
                </w:rPr>
                <w:t>De unieke identificatie van de zaak</w:t>
              </w:r>
              <w:r>
                <w:rPr>
                  <w:rFonts w:ascii="Arial" w:eastAsia="Times New Roman" w:hAnsi="Arial" w:cs="Arial"/>
                  <w:color w:val="610E6A"/>
                  <w:sz w:val="20"/>
                  <w:szCs w:val="20"/>
                </w:rPr>
                <w:t xml:space="preserve"> binnen de organisatie die de zaak</w:t>
              </w:r>
            </w:ins>
            <w:ins w:id="99" w:author="Arjan" w:date="2014-05-08T16:44:00Z">
              <w:r w:rsidR="00BA2ABE">
                <w:rPr>
                  <w:rFonts w:ascii="Arial" w:eastAsia="Times New Roman" w:hAnsi="Arial" w:cs="Arial"/>
                  <w:color w:val="610E6A"/>
                  <w:sz w:val="20"/>
                  <w:szCs w:val="20"/>
                </w:rPr>
                <w:t xml:space="preserve"> heeft </w:t>
              </w:r>
              <w:proofErr w:type="spellStart"/>
              <w:r w:rsidR="00BA2ABE">
                <w:rPr>
                  <w:rFonts w:ascii="Arial" w:eastAsia="Times New Roman" w:hAnsi="Arial" w:cs="Arial"/>
                  <w:color w:val="610E6A"/>
                  <w:sz w:val="20"/>
                  <w:szCs w:val="20"/>
                </w:rPr>
                <w:t>gecreeerd</w:t>
              </w:r>
            </w:ins>
            <w:proofErr w:type="spellEnd"/>
            <w:ins w:id="100" w:author="Arjan" w:date="2014-05-08T16:33:00Z">
              <w:r w:rsidRPr="00CD63CD">
                <w:rPr>
                  <w:rFonts w:ascii="Arial" w:eastAsia="Times New Roman" w:hAnsi="Arial" w:cs="Arial"/>
                  <w:color w:val="610E6A"/>
                  <w:sz w:val="20"/>
                  <w:szCs w:val="20"/>
                </w:rPr>
                <w:t>.</w:t>
              </w:r>
            </w:ins>
          </w:p>
        </w:tc>
      </w:tr>
      <w:tr w:rsidR="0072642C" w:rsidRPr="00CD63CD" w:rsidTr="005F3B6B">
        <w:trPr>
          <w:trHeight w:val="230"/>
          <w:ins w:id="101"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02"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03" w:author="Arjan" w:date="2014-05-08T16:33:00Z"/>
                <w:rFonts w:ascii="Arial" w:eastAsia="Times New Roman" w:hAnsi="Arial" w:cs="Arial"/>
                <w:color w:val="000000"/>
                <w:sz w:val="20"/>
                <w:szCs w:val="20"/>
              </w:rPr>
            </w:pPr>
          </w:p>
        </w:tc>
      </w:tr>
      <w:tr w:rsidR="0072642C" w:rsidRPr="00CD63CD" w:rsidTr="005F3B6B">
        <w:trPr>
          <w:trHeight w:val="230"/>
          <w:ins w:id="104"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05" w:author="Arjan" w:date="2014-05-08T16:33:00Z"/>
                <w:rFonts w:ascii="Arial" w:eastAsia="Times New Roman" w:hAnsi="Arial" w:cs="Arial"/>
                <w:color w:val="000000"/>
                <w:sz w:val="20"/>
                <w:szCs w:val="20"/>
              </w:rPr>
            </w:pPr>
            <w:ins w:id="106" w:author="Arjan" w:date="2014-05-08T16:33: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07" w:author="Arjan" w:date="2014-05-08T16:33:00Z"/>
                <w:rFonts w:ascii="Arial" w:eastAsia="Times New Roman" w:hAnsi="Arial" w:cs="Arial"/>
                <w:color w:val="000000"/>
                <w:sz w:val="20"/>
                <w:szCs w:val="20"/>
              </w:rPr>
            </w:pPr>
            <w:ins w:id="108" w:author="Arjan" w:date="2014-05-08T16:33:00Z">
              <w:r w:rsidRPr="00CD63CD">
                <w:rPr>
                  <w:rFonts w:ascii="Arial" w:eastAsia="Times New Roman" w:hAnsi="Arial" w:cs="Arial"/>
                  <w:color w:val="000000"/>
                  <w:sz w:val="20"/>
                  <w:szCs w:val="20"/>
                </w:rPr>
                <w:t xml:space="preserve">GFO Zaken 2004 </w:t>
              </w:r>
            </w:ins>
          </w:p>
        </w:tc>
      </w:tr>
      <w:tr w:rsidR="0072642C" w:rsidRPr="00CD63CD" w:rsidTr="005F3B6B">
        <w:trPr>
          <w:ins w:id="109"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10"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11" w:author="Arjan" w:date="2014-05-08T16:33:00Z"/>
                <w:rFonts w:ascii="Arial" w:eastAsia="Times New Roman" w:hAnsi="Arial" w:cs="Arial"/>
                <w:color w:val="000000"/>
                <w:sz w:val="20"/>
                <w:szCs w:val="20"/>
              </w:rPr>
            </w:pPr>
          </w:p>
        </w:tc>
      </w:tr>
      <w:tr w:rsidR="0072642C" w:rsidRPr="00CD63CD" w:rsidTr="005F3B6B">
        <w:trPr>
          <w:ins w:id="112"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13" w:author="Arjan" w:date="2014-05-08T16:33:00Z"/>
                <w:rFonts w:ascii="Arial" w:eastAsia="Times New Roman" w:hAnsi="Arial" w:cs="Arial"/>
                <w:color w:val="000000"/>
                <w:sz w:val="20"/>
                <w:szCs w:val="20"/>
              </w:rPr>
            </w:pPr>
            <w:ins w:id="114" w:author="Arjan" w:date="2014-05-08T16:33: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15" w:author="Arjan" w:date="2014-05-08T16:33:00Z"/>
                <w:rFonts w:ascii="Arial" w:eastAsia="Times New Roman" w:hAnsi="Arial" w:cs="Arial"/>
                <w:color w:val="000000"/>
                <w:sz w:val="20"/>
                <w:szCs w:val="20"/>
              </w:rPr>
            </w:pPr>
            <w:ins w:id="116" w:author="Arjan" w:date="2014-05-08T16:33:00Z">
              <w:r w:rsidRPr="00CD63CD">
                <w:rPr>
                  <w:rFonts w:ascii="Arial" w:eastAsia="Times New Roman" w:hAnsi="Arial" w:cs="Arial"/>
                  <w:color w:val="000000"/>
                  <w:sz w:val="20"/>
                  <w:szCs w:val="20"/>
                </w:rPr>
                <w:t xml:space="preserve">1 </w:t>
              </w:r>
            </w:ins>
            <w:ins w:id="117" w:author="Arjan" w:date="2014-05-08T17:20:00Z">
              <w:r w:rsidR="005F3B6B">
                <w:rPr>
                  <w:rFonts w:ascii="Arial" w:eastAsia="Times New Roman" w:hAnsi="Arial" w:cs="Arial"/>
                  <w:color w:val="000000"/>
                  <w:sz w:val="20"/>
                  <w:szCs w:val="20"/>
                </w:rPr>
                <w:t>mei 2014</w:t>
              </w:r>
            </w:ins>
          </w:p>
        </w:tc>
      </w:tr>
      <w:tr w:rsidR="0072642C" w:rsidRPr="00CD63CD" w:rsidTr="005F3B6B">
        <w:trPr>
          <w:ins w:id="118"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19"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20" w:author="Arjan" w:date="2014-05-08T16:33:00Z"/>
                <w:rFonts w:ascii="Arial" w:eastAsia="Times New Roman" w:hAnsi="Arial" w:cs="Arial"/>
                <w:color w:val="000000"/>
                <w:sz w:val="20"/>
                <w:szCs w:val="20"/>
              </w:rPr>
            </w:pPr>
          </w:p>
        </w:tc>
      </w:tr>
      <w:tr w:rsidR="0072642C" w:rsidRPr="00CD63CD" w:rsidTr="005F3B6B">
        <w:trPr>
          <w:ins w:id="121"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22" w:author="Arjan" w:date="2014-05-08T16:33:00Z"/>
                <w:rFonts w:ascii="Arial" w:eastAsia="Times New Roman" w:hAnsi="Arial" w:cs="Arial"/>
                <w:color w:val="000000"/>
                <w:sz w:val="20"/>
                <w:szCs w:val="20"/>
              </w:rPr>
            </w:pPr>
            <w:ins w:id="123" w:author="Arjan" w:date="2014-05-08T16:33: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72642C" w:rsidRPr="00CD63CD" w:rsidRDefault="0072642C" w:rsidP="00BA2ABE">
            <w:pPr>
              <w:autoSpaceDE w:val="0"/>
              <w:autoSpaceDN w:val="0"/>
              <w:adjustRightInd w:val="0"/>
              <w:spacing w:line="240" w:lineRule="auto"/>
              <w:rPr>
                <w:ins w:id="124" w:author="Arjan" w:date="2014-05-08T16:33:00Z"/>
                <w:rFonts w:ascii="Arial" w:eastAsia="Times New Roman" w:hAnsi="Arial" w:cs="Arial"/>
                <w:color w:val="000000"/>
                <w:sz w:val="20"/>
                <w:szCs w:val="20"/>
              </w:rPr>
            </w:pPr>
            <w:ins w:id="125" w:author="Arjan" w:date="2014-05-08T16:33:00Z">
              <w:r w:rsidRPr="0083120B">
                <w:rPr>
                  <w:rFonts w:ascii="Arial" w:eastAsia="Times New Roman" w:hAnsi="Arial" w:cs="Arial"/>
                  <w:color w:val="000000"/>
                  <w:sz w:val="20"/>
                  <w:szCs w:val="20"/>
                </w:rPr>
                <w:t xml:space="preserve">Het betreft de identificatie van </w:t>
              </w:r>
            </w:ins>
            <w:ins w:id="126" w:author="Arjan" w:date="2014-05-08T16:45:00Z">
              <w:r w:rsidR="00BA2ABE">
                <w:rPr>
                  <w:rFonts w:ascii="Arial" w:eastAsia="Times New Roman" w:hAnsi="Arial" w:cs="Arial"/>
                  <w:color w:val="000000"/>
                  <w:sz w:val="20"/>
                  <w:szCs w:val="20"/>
                </w:rPr>
                <w:t>de</w:t>
              </w:r>
            </w:ins>
            <w:ins w:id="127" w:author="Arjan" w:date="2014-05-08T16:33:00Z">
              <w:r w:rsidRPr="0083120B">
                <w:rPr>
                  <w:rFonts w:ascii="Arial" w:eastAsia="Times New Roman" w:hAnsi="Arial" w:cs="Arial"/>
                  <w:color w:val="000000"/>
                  <w:sz w:val="20"/>
                  <w:szCs w:val="20"/>
                </w:rPr>
                <w:t xml:space="preserve"> zaak </w:t>
              </w:r>
            </w:ins>
            <w:ins w:id="128" w:author="Arjan" w:date="2014-05-08T16:45:00Z">
              <w:r w:rsidR="00BA2ABE">
                <w:rPr>
                  <w:rFonts w:ascii="Arial" w:eastAsia="Times New Roman" w:hAnsi="Arial" w:cs="Arial"/>
                  <w:color w:val="000000"/>
                  <w:sz w:val="20"/>
                  <w:szCs w:val="20"/>
                </w:rPr>
                <w:t xml:space="preserve">(‘zaaknummer’) </w:t>
              </w:r>
            </w:ins>
            <w:ins w:id="129" w:author="Arjan" w:date="2014-05-08T16:33:00Z">
              <w:r w:rsidRPr="0083120B">
                <w:rPr>
                  <w:rFonts w:ascii="Arial" w:eastAsia="Times New Roman" w:hAnsi="Arial" w:cs="Arial"/>
                  <w:color w:val="000000"/>
                  <w:sz w:val="20"/>
                  <w:szCs w:val="20"/>
                </w:rPr>
                <w:t xml:space="preserve">zoals toegekend door de organisatie die de zaak </w:t>
              </w:r>
            </w:ins>
            <w:ins w:id="130" w:author="Arjan" w:date="2014-05-08T16:46:00Z">
              <w:r w:rsidR="00BA2ABE">
                <w:rPr>
                  <w:rFonts w:ascii="Arial" w:eastAsia="Times New Roman" w:hAnsi="Arial" w:cs="Arial"/>
                  <w:color w:val="000000"/>
                  <w:sz w:val="20"/>
                  <w:szCs w:val="20"/>
                </w:rPr>
                <w:t>heeft gecreëerd.</w:t>
              </w:r>
            </w:ins>
            <w:ins w:id="131" w:author="Arjan" w:date="2014-05-08T16:33:00Z">
              <w:r w:rsidRPr="0083120B">
                <w:rPr>
                  <w:rFonts w:ascii="Arial" w:eastAsia="Times New Roman" w:hAnsi="Arial" w:cs="Arial"/>
                  <w:color w:val="000000"/>
                  <w:sz w:val="20"/>
                  <w:szCs w:val="20"/>
                </w:rPr>
                <w:t xml:space="preserve"> Dit identificeert een zaak uniek binnen de desbetreffende </w:t>
              </w:r>
              <w:r w:rsidRPr="0083120B">
                <w:rPr>
                  <w:rFonts w:ascii="Arial" w:eastAsia="Times New Roman" w:hAnsi="Arial" w:cs="Arial"/>
                  <w:color w:val="000000"/>
                  <w:sz w:val="20"/>
                  <w:szCs w:val="20"/>
                </w:rPr>
                <w:lastRenderedPageBreak/>
                <w:t>organisatie</w:t>
              </w:r>
              <w:r>
                <w:rPr>
                  <w:rFonts w:ascii="Arial" w:eastAsia="Times New Roman" w:hAnsi="Arial" w:cs="Arial"/>
                  <w:color w:val="000000"/>
                  <w:sz w:val="20"/>
                  <w:szCs w:val="20"/>
                </w:rPr>
                <w:t xml:space="preserve"> en </w:t>
              </w:r>
              <w:r w:rsidRPr="00CD63CD">
                <w:rPr>
                  <w:rFonts w:ascii="Arial" w:eastAsia="Times New Roman" w:hAnsi="Arial" w:cs="Arial"/>
                  <w:color w:val="000000"/>
                  <w:sz w:val="20"/>
                  <w:szCs w:val="20"/>
                </w:rPr>
                <w:t xml:space="preserve">kan intern </w:t>
              </w:r>
            </w:ins>
            <w:ins w:id="132" w:author="Arjan" w:date="2014-05-08T16:46:00Z">
              <w:r w:rsidR="00BA2ABE">
                <w:rPr>
                  <w:rFonts w:ascii="Arial" w:eastAsia="Times New Roman" w:hAnsi="Arial" w:cs="Arial"/>
                  <w:color w:val="000000"/>
                  <w:sz w:val="20"/>
                  <w:szCs w:val="20"/>
                </w:rPr>
                <w:t xml:space="preserve">en in schriftelijke </w:t>
              </w:r>
            </w:ins>
            <w:ins w:id="133" w:author="Arjan" w:date="2014-05-08T16:47:00Z">
              <w:r w:rsidR="00BA2ABE">
                <w:rPr>
                  <w:rFonts w:ascii="Arial" w:eastAsia="Times New Roman" w:hAnsi="Arial" w:cs="Arial"/>
                  <w:color w:val="000000"/>
                  <w:sz w:val="20"/>
                  <w:szCs w:val="20"/>
                </w:rPr>
                <w:t xml:space="preserve">en mondelinge communicatie met burgers en bedrijven </w:t>
              </w:r>
            </w:ins>
            <w:ins w:id="134" w:author="Arjan" w:date="2014-05-08T16:33:00Z">
              <w:r w:rsidRPr="00CD63CD">
                <w:rPr>
                  <w:rFonts w:ascii="Arial" w:eastAsia="Times New Roman" w:hAnsi="Arial" w:cs="Arial"/>
                  <w:color w:val="000000"/>
                  <w:sz w:val="20"/>
                  <w:szCs w:val="20"/>
                </w:rPr>
                <w:t>worden gebruikt om snel te kunnen refereren aan een bepaalde zaak</w:t>
              </w:r>
              <w:r>
                <w:rPr>
                  <w:rFonts w:ascii="Arial" w:eastAsia="Times New Roman" w:hAnsi="Arial" w:cs="Arial"/>
                  <w:color w:val="000000"/>
                  <w:sz w:val="20"/>
                  <w:szCs w:val="20"/>
                </w:rPr>
                <w:t>.</w:t>
              </w:r>
            </w:ins>
          </w:p>
        </w:tc>
      </w:tr>
      <w:tr w:rsidR="0072642C" w:rsidRPr="00CD63CD" w:rsidTr="005F3B6B">
        <w:trPr>
          <w:ins w:id="135"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36"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37" w:author="Arjan" w:date="2014-05-08T16:33:00Z"/>
                <w:rFonts w:ascii="Arial" w:eastAsia="Times New Roman" w:hAnsi="Arial" w:cs="Arial"/>
                <w:color w:val="000000"/>
                <w:sz w:val="20"/>
                <w:szCs w:val="20"/>
              </w:rPr>
            </w:pPr>
          </w:p>
        </w:tc>
      </w:tr>
      <w:tr w:rsidR="0072642C" w:rsidRPr="00CD63CD" w:rsidTr="005F3B6B">
        <w:trPr>
          <w:ins w:id="138"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39" w:author="Arjan" w:date="2014-05-08T16:33:00Z"/>
                <w:rFonts w:ascii="Arial" w:eastAsia="Times New Roman" w:hAnsi="Arial" w:cs="Arial"/>
                <w:color w:val="000000"/>
                <w:sz w:val="20"/>
                <w:szCs w:val="20"/>
              </w:rPr>
            </w:pPr>
            <w:ins w:id="140" w:author="Arjan" w:date="2014-05-08T16:33: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72642C" w:rsidRPr="00CD63CD" w:rsidRDefault="0072642C" w:rsidP="00BA2ABE">
            <w:pPr>
              <w:autoSpaceDE w:val="0"/>
              <w:autoSpaceDN w:val="0"/>
              <w:adjustRightInd w:val="0"/>
              <w:spacing w:line="240" w:lineRule="auto"/>
              <w:rPr>
                <w:ins w:id="141" w:author="Arjan" w:date="2014-05-08T16:33:00Z"/>
                <w:rFonts w:ascii="Arial" w:eastAsia="Times New Roman" w:hAnsi="Arial" w:cs="Arial"/>
                <w:color w:val="000000"/>
                <w:sz w:val="20"/>
                <w:szCs w:val="20"/>
              </w:rPr>
            </w:pPr>
            <w:ins w:id="142" w:author="Arjan" w:date="2014-05-08T16:33:00Z">
              <w:r w:rsidRPr="00CD63CD">
                <w:rPr>
                  <w:rFonts w:ascii="Arial" w:hAnsi="Arial" w:cs="Arial"/>
                  <w:sz w:val="20"/>
                  <w:szCs w:val="20"/>
                  <w:lang w:val="en-AU"/>
                </w:rPr>
                <w:fldChar w:fldCharType="begin" w:fldLock="1"/>
              </w:r>
              <w:r w:rsidRPr="00CD63CD">
                <w:rPr>
                  <w:rFonts w:ascii="Arial" w:hAnsi="Arial" w:cs="Arial"/>
                  <w:sz w:val="20"/>
                  <w:szCs w:val="20"/>
                  <w:lang w:val="en-AU"/>
                </w:rPr>
                <w:instrText xml:space="preserve">MERGEFIELD </w:instrText>
              </w:r>
              <w:r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Pr="00CD63CD">
                <w:rPr>
                  <w:rFonts w:ascii="Arial" w:eastAsia="Times New Roman" w:hAnsi="Arial" w:cs="Arial"/>
                  <w:color w:val="000000"/>
                  <w:sz w:val="20"/>
                  <w:szCs w:val="20"/>
                </w:rPr>
                <w:t>AN</w:t>
              </w:r>
            </w:ins>
            <w:ins w:id="143" w:author="Arjan" w:date="2014-05-08T16:47:00Z">
              <w:r w:rsidR="00BA2ABE">
                <w:rPr>
                  <w:rFonts w:ascii="Arial" w:eastAsia="Times New Roman" w:hAnsi="Arial" w:cs="Arial"/>
                  <w:color w:val="000000"/>
                  <w:sz w:val="20"/>
                  <w:szCs w:val="20"/>
                </w:rPr>
                <w:t>36</w:t>
              </w:r>
            </w:ins>
            <w:ins w:id="144" w:author="Arjan" w:date="2014-05-08T16:33:00Z">
              <w:r w:rsidRPr="00CD63CD">
                <w:rPr>
                  <w:rFonts w:ascii="Arial" w:hAnsi="Arial" w:cs="Arial"/>
                  <w:sz w:val="20"/>
                  <w:szCs w:val="20"/>
                  <w:lang w:val="en-AU"/>
                </w:rPr>
                <w:fldChar w:fldCharType="end"/>
              </w:r>
            </w:ins>
          </w:p>
        </w:tc>
      </w:tr>
      <w:tr w:rsidR="0072642C" w:rsidRPr="00CD63CD" w:rsidTr="005F3B6B">
        <w:trPr>
          <w:trHeight w:val="230"/>
          <w:ins w:id="145"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46"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47" w:author="Arjan" w:date="2014-05-08T16:33:00Z"/>
                <w:rFonts w:ascii="Arial" w:eastAsia="Times New Roman" w:hAnsi="Arial" w:cs="Arial"/>
                <w:color w:val="000000"/>
                <w:sz w:val="20"/>
                <w:szCs w:val="20"/>
              </w:rPr>
            </w:pPr>
          </w:p>
        </w:tc>
      </w:tr>
      <w:tr w:rsidR="0072642C" w:rsidRPr="00CD63CD" w:rsidTr="005F3B6B">
        <w:trPr>
          <w:trHeight w:val="230"/>
          <w:ins w:id="148"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49" w:author="Arjan" w:date="2014-05-08T16:33:00Z"/>
                <w:rFonts w:ascii="Arial" w:eastAsia="Times New Roman" w:hAnsi="Arial" w:cs="Arial"/>
                <w:color w:val="000000"/>
                <w:sz w:val="20"/>
                <w:szCs w:val="20"/>
              </w:rPr>
            </w:pPr>
            <w:proofErr w:type="spellStart"/>
            <w:ins w:id="150" w:author="Arjan" w:date="2014-05-08T16:33:00Z">
              <w:r w:rsidRPr="00CD63CD">
                <w:rPr>
                  <w:rFonts w:ascii="Arial" w:eastAsia="Times New Roman" w:hAnsi="Arial" w:cs="Arial"/>
                  <w:b/>
                  <w:bCs/>
                  <w:color w:val="000000"/>
                  <w:sz w:val="20"/>
                  <w:szCs w:val="20"/>
                </w:rPr>
                <w:t>Waardenverzameling</w:t>
              </w:r>
              <w:proofErr w:type="spellEnd"/>
            </w:ins>
          </w:p>
        </w:tc>
        <w:tc>
          <w:tcPr>
            <w:tcW w:w="5580" w:type="dxa"/>
            <w:tcBorders>
              <w:top w:val="nil"/>
              <w:left w:val="nil"/>
              <w:bottom w:val="nil"/>
              <w:right w:val="nil"/>
            </w:tcBorders>
          </w:tcPr>
          <w:p w:rsidR="0072642C" w:rsidRPr="00CD63CD" w:rsidRDefault="00BA2ABE" w:rsidP="005F3B6B">
            <w:pPr>
              <w:autoSpaceDE w:val="0"/>
              <w:autoSpaceDN w:val="0"/>
              <w:adjustRightInd w:val="0"/>
              <w:spacing w:line="240" w:lineRule="auto"/>
              <w:rPr>
                <w:ins w:id="151" w:author="Arjan" w:date="2014-05-08T16:33:00Z"/>
                <w:rFonts w:ascii="Arial" w:eastAsia="Times New Roman" w:hAnsi="Arial" w:cs="Arial"/>
                <w:color w:val="000000"/>
                <w:sz w:val="20"/>
                <w:szCs w:val="20"/>
              </w:rPr>
            </w:pPr>
            <w:ins w:id="152" w:author="Arjan" w:date="2014-05-08T16:48:00Z">
              <w:r>
                <w:rPr>
                  <w:rFonts w:ascii="Arial" w:eastAsia="Times New Roman" w:hAnsi="Arial" w:cs="Arial"/>
                  <w:color w:val="000000"/>
                  <w:sz w:val="20"/>
                  <w:szCs w:val="20"/>
                </w:rPr>
                <w:t xml:space="preserve">Cijfers, letters en leestekens, geen </w:t>
              </w:r>
              <w:proofErr w:type="spellStart"/>
              <w:r>
                <w:rPr>
                  <w:rFonts w:ascii="Arial" w:eastAsia="Times New Roman" w:hAnsi="Arial" w:cs="Arial"/>
                  <w:color w:val="000000"/>
                  <w:sz w:val="20"/>
                  <w:szCs w:val="20"/>
                </w:rPr>
                <w:t>diacrieten</w:t>
              </w:r>
              <w:proofErr w:type="spellEnd"/>
              <w:r>
                <w:rPr>
                  <w:rFonts w:ascii="Arial" w:eastAsia="Times New Roman" w:hAnsi="Arial" w:cs="Arial"/>
                  <w:color w:val="000000"/>
                  <w:sz w:val="20"/>
                  <w:szCs w:val="20"/>
                </w:rPr>
                <w:t>.</w:t>
              </w:r>
            </w:ins>
          </w:p>
        </w:tc>
      </w:tr>
      <w:tr w:rsidR="0072642C" w:rsidRPr="00CD63CD" w:rsidTr="005F3B6B">
        <w:trPr>
          <w:trHeight w:val="215"/>
          <w:ins w:id="153"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54"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55" w:author="Arjan" w:date="2014-05-08T16:33:00Z"/>
                <w:rFonts w:ascii="Arial" w:eastAsia="Times New Roman" w:hAnsi="Arial" w:cs="Arial"/>
                <w:color w:val="000000"/>
                <w:sz w:val="20"/>
                <w:szCs w:val="20"/>
              </w:rPr>
            </w:pPr>
          </w:p>
        </w:tc>
      </w:tr>
      <w:tr w:rsidR="0072642C" w:rsidRPr="00CD63CD" w:rsidTr="005F3B6B">
        <w:trPr>
          <w:trHeight w:val="215"/>
          <w:ins w:id="156"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57" w:author="Arjan" w:date="2014-05-08T16:33:00Z"/>
                <w:rFonts w:ascii="Arial" w:eastAsia="Times New Roman" w:hAnsi="Arial" w:cs="Arial"/>
                <w:color w:val="000000"/>
                <w:sz w:val="20"/>
                <w:szCs w:val="20"/>
              </w:rPr>
            </w:pPr>
            <w:ins w:id="158" w:author="Arjan" w:date="2014-05-08T16:33: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59" w:author="Arjan" w:date="2014-05-08T16:33:00Z"/>
                <w:rFonts w:ascii="Arial" w:eastAsia="Times New Roman" w:hAnsi="Arial" w:cs="Arial"/>
                <w:color w:val="000000"/>
                <w:sz w:val="20"/>
                <w:szCs w:val="20"/>
              </w:rPr>
            </w:pPr>
            <w:ins w:id="160" w:author="Arjan" w:date="2014-05-08T16:33:00Z">
              <w:r w:rsidRPr="00CD63CD">
                <w:rPr>
                  <w:rFonts w:ascii="Arial" w:eastAsia="Times New Roman" w:hAnsi="Arial" w:cs="Arial"/>
                  <w:color w:val="000000"/>
                  <w:sz w:val="20"/>
                  <w:szCs w:val="20"/>
                </w:rPr>
                <w:t>Nee</w:t>
              </w:r>
            </w:ins>
          </w:p>
        </w:tc>
      </w:tr>
      <w:tr w:rsidR="0072642C" w:rsidRPr="00CD63CD" w:rsidTr="005F3B6B">
        <w:trPr>
          <w:trHeight w:val="230"/>
          <w:ins w:id="161"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62"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63" w:author="Arjan" w:date="2014-05-08T16:33:00Z"/>
                <w:rFonts w:ascii="Arial" w:eastAsia="Times New Roman" w:hAnsi="Arial" w:cs="Arial"/>
                <w:color w:val="000000"/>
                <w:sz w:val="20"/>
                <w:szCs w:val="20"/>
              </w:rPr>
            </w:pPr>
          </w:p>
        </w:tc>
      </w:tr>
      <w:tr w:rsidR="0072642C" w:rsidRPr="00CD63CD" w:rsidTr="005F3B6B">
        <w:trPr>
          <w:trHeight w:val="230"/>
          <w:ins w:id="164"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65" w:author="Arjan" w:date="2014-05-08T16:33:00Z"/>
                <w:rFonts w:ascii="Arial" w:eastAsia="Times New Roman" w:hAnsi="Arial" w:cs="Arial"/>
                <w:color w:val="000000"/>
                <w:sz w:val="20"/>
                <w:szCs w:val="20"/>
              </w:rPr>
            </w:pPr>
            <w:ins w:id="166" w:author="Arjan" w:date="2014-05-08T16:33: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67" w:author="Arjan" w:date="2014-05-08T16:33:00Z"/>
                <w:rFonts w:ascii="Arial" w:eastAsia="Times New Roman" w:hAnsi="Arial" w:cs="Arial"/>
                <w:color w:val="000000"/>
                <w:sz w:val="20"/>
                <w:szCs w:val="20"/>
              </w:rPr>
            </w:pPr>
            <w:ins w:id="168" w:author="Arjan" w:date="2014-05-08T16:33:00Z">
              <w:r w:rsidRPr="00CD63CD">
                <w:rPr>
                  <w:rFonts w:ascii="Arial" w:eastAsia="Times New Roman" w:hAnsi="Arial" w:cs="Arial"/>
                  <w:color w:val="000000"/>
                  <w:sz w:val="20"/>
                  <w:szCs w:val="20"/>
                </w:rPr>
                <w:t>Nee</w:t>
              </w:r>
            </w:ins>
          </w:p>
        </w:tc>
      </w:tr>
      <w:tr w:rsidR="0072642C" w:rsidRPr="00CD63CD" w:rsidTr="005F3B6B">
        <w:trPr>
          <w:trHeight w:val="230"/>
          <w:ins w:id="169"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70"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71" w:author="Arjan" w:date="2014-05-08T16:33:00Z"/>
                <w:rFonts w:ascii="Arial" w:eastAsia="Times New Roman" w:hAnsi="Arial" w:cs="Arial"/>
                <w:color w:val="000000"/>
                <w:sz w:val="20"/>
                <w:szCs w:val="20"/>
              </w:rPr>
            </w:pPr>
          </w:p>
        </w:tc>
      </w:tr>
      <w:tr w:rsidR="0072642C" w:rsidRPr="00CD63CD" w:rsidTr="005F3B6B">
        <w:trPr>
          <w:trHeight w:val="230"/>
          <w:ins w:id="172"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73" w:author="Arjan" w:date="2014-05-08T16:33:00Z"/>
                <w:rFonts w:ascii="Arial" w:eastAsia="Times New Roman" w:hAnsi="Arial" w:cs="Arial"/>
                <w:color w:val="000000"/>
                <w:sz w:val="20"/>
                <w:szCs w:val="20"/>
              </w:rPr>
            </w:pPr>
            <w:ins w:id="174" w:author="Arjan" w:date="2014-05-08T16:33: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75" w:author="Arjan" w:date="2014-05-08T16:33:00Z"/>
                <w:rFonts w:ascii="Arial" w:eastAsia="Times New Roman" w:hAnsi="Arial" w:cs="Arial"/>
                <w:color w:val="000000"/>
                <w:sz w:val="20"/>
                <w:szCs w:val="20"/>
              </w:rPr>
            </w:pPr>
          </w:p>
        </w:tc>
      </w:tr>
      <w:tr w:rsidR="0072642C" w:rsidRPr="00CD63CD" w:rsidTr="005F3B6B">
        <w:trPr>
          <w:trHeight w:val="230"/>
          <w:ins w:id="176"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77"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78" w:author="Arjan" w:date="2014-05-08T16:33:00Z"/>
                <w:rFonts w:ascii="Arial" w:eastAsia="Times New Roman" w:hAnsi="Arial" w:cs="Arial"/>
                <w:color w:val="000000"/>
                <w:sz w:val="20"/>
                <w:szCs w:val="20"/>
              </w:rPr>
            </w:pPr>
          </w:p>
        </w:tc>
      </w:tr>
      <w:tr w:rsidR="0072642C" w:rsidRPr="00CD63CD" w:rsidTr="005F3B6B">
        <w:trPr>
          <w:trHeight w:val="230"/>
          <w:ins w:id="179"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80" w:author="Arjan" w:date="2014-05-08T16:33:00Z"/>
                <w:rFonts w:ascii="Arial" w:eastAsia="Times New Roman" w:hAnsi="Arial" w:cs="Arial"/>
                <w:color w:val="000000"/>
                <w:sz w:val="20"/>
                <w:szCs w:val="20"/>
              </w:rPr>
            </w:pPr>
            <w:ins w:id="181" w:author="Arjan" w:date="2014-05-08T16:33: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82" w:author="Arjan" w:date="2014-05-08T16:33:00Z"/>
                <w:rFonts w:ascii="Arial" w:eastAsia="Times New Roman" w:hAnsi="Arial" w:cs="Arial"/>
                <w:color w:val="000000"/>
                <w:sz w:val="20"/>
                <w:szCs w:val="20"/>
              </w:rPr>
            </w:pPr>
            <w:ins w:id="183" w:author="Arjan" w:date="2014-05-08T16:33:00Z">
              <w:r w:rsidRPr="00CD63CD">
                <w:rPr>
                  <w:rFonts w:ascii="Arial" w:eastAsia="Times New Roman" w:hAnsi="Arial" w:cs="Arial"/>
                  <w:color w:val="000000"/>
                  <w:sz w:val="20"/>
                  <w:szCs w:val="20"/>
                </w:rPr>
                <w:t>Nee</w:t>
              </w:r>
            </w:ins>
          </w:p>
        </w:tc>
      </w:tr>
      <w:tr w:rsidR="0072642C" w:rsidRPr="00CD63CD" w:rsidTr="005F3B6B">
        <w:trPr>
          <w:trHeight w:val="230"/>
          <w:ins w:id="184"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85"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86" w:author="Arjan" w:date="2014-05-08T16:33:00Z"/>
                <w:rFonts w:ascii="Arial" w:eastAsia="Times New Roman" w:hAnsi="Arial" w:cs="Arial"/>
                <w:color w:val="000000"/>
                <w:sz w:val="20"/>
                <w:szCs w:val="20"/>
              </w:rPr>
            </w:pPr>
          </w:p>
        </w:tc>
      </w:tr>
      <w:tr w:rsidR="0072642C" w:rsidRPr="00CD63CD" w:rsidTr="005F3B6B">
        <w:trPr>
          <w:trHeight w:val="411"/>
          <w:ins w:id="187"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88" w:author="Arjan" w:date="2014-05-08T16:33:00Z"/>
                <w:rFonts w:ascii="Arial" w:eastAsia="Times New Roman" w:hAnsi="Arial" w:cs="Arial"/>
                <w:color w:val="000000"/>
                <w:sz w:val="20"/>
                <w:szCs w:val="20"/>
              </w:rPr>
            </w:pPr>
            <w:ins w:id="189" w:author="Arjan" w:date="2014-05-08T16:33: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90" w:author="Arjan" w:date="2014-05-08T16:33:00Z"/>
                <w:rFonts w:ascii="Arial" w:eastAsia="Times New Roman" w:hAnsi="Arial" w:cs="Arial"/>
                <w:color w:val="000000"/>
                <w:sz w:val="20"/>
                <w:szCs w:val="20"/>
              </w:rPr>
            </w:pPr>
            <w:ins w:id="191" w:author="Arjan" w:date="2014-05-08T16:33:00Z">
              <w:r w:rsidRPr="00CD63CD">
                <w:rPr>
                  <w:rFonts w:ascii="Arial" w:eastAsia="Times New Roman" w:hAnsi="Arial" w:cs="Arial"/>
                  <w:color w:val="000000"/>
                  <w:sz w:val="20"/>
                  <w:szCs w:val="20"/>
                </w:rPr>
                <w:t>Nee</w:t>
              </w:r>
            </w:ins>
          </w:p>
        </w:tc>
      </w:tr>
      <w:tr w:rsidR="0072642C" w:rsidRPr="00CD63CD" w:rsidTr="005F3B6B">
        <w:trPr>
          <w:trHeight w:val="245"/>
          <w:ins w:id="192"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93"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94" w:author="Arjan" w:date="2014-05-08T16:33:00Z"/>
                <w:rFonts w:ascii="Arial" w:eastAsia="Times New Roman" w:hAnsi="Arial" w:cs="Arial"/>
                <w:color w:val="000000"/>
                <w:sz w:val="20"/>
                <w:szCs w:val="20"/>
              </w:rPr>
            </w:pPr>
          </w:p>
        </w:tc>
      </w:tr>
      <w:tr w:rsidR="0072642C" w:rsidRPr="00CD63CD" w:rsidTr="005F3B6B">
        <w:trPr>
          <w:trHeight w:val="230"/>
          <w:ins w:id="195"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96" w:author="Arjan" w:date="2014-05-08T16:33:00Z"/>
                <w:rFonts w:ascii="Arial" w:eastAsia="Times New Roman" w:hAnsi="Arial" w:cs="Arial"/>
                <w:color w:val="000000"/>
                <w:sz w:val="20"/>
                <w:szCs w:val="20"/>
              </w:rPr>
            </w:pPr>
            <w:ins w:id="197" w:author="Arjan" w:date="2014-05-08T16:33:00Z">
              <w:r w:rsidRPr="00CD63CD">
                <w:rPr>
                  <w:rFonts w:ascii="Arial" w:eastAsia="Times New Roman" w:hAnsi="Arial" w:cs="Arial"/>
                  <w:b/>
                  <w:bCs/>
                  <w:color w:val="000000"/>
                  <w:sz w:val="20"/>
                  <w:szCs w:val="20"/>
                </w:rPr>
                <w:t xml:space="preserve">Indicatie </w:t>
              </w:r>
              <w:proofErr w:type="spellStart"/>
              <w:r w:rsidRPr="00CD63CD">
                <w:rPr>
                  <w:rFonts w:ascii="Arial" w:eastAsia="Times New Roman" w:hAnsi="Arial" w:cs="Arial"/>
                  <w:b/>
                  <w:bCs/>
                  <w:color w:val="000000"/>
                  <w:sz w:val="20"/>
                  <w:szCs w:val="20"/>
                </w:rPr>
                <w:t>kardinaliteit</w:t>
              </w:r>
              <w:proofErr w:type="spellEnd"/>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198" w:author="Arjan" w:date="2014-05-08T16:33:00Z"/>
                <w:rFonts w:ascii="Arial" w:eastAsia="Times New Roman" w:hAnsi="Arial" w:cs="Arial"/>
                <w:color w:val="000000"/>
                <w:sz w:val="20"/>
                <w:szCs w:val="20"/>
              </w:rPr>
            </w:pPr>
            <w:ins w:id="199" w:author="Arjan" w:date="2014-05-08T16:33:00Z">
              <w:r w:rsidRPr="00CD63CD">
                <w:rPr>
                  <w:rFonts w:ascii="Arial" w:hAnsi="Arial" w:cs="Arial"/>
                  <w:sz w:val="20"/>
                  <w:szCs w:val="20"/>
                  <w:lang w:val="en-AU"/>
                </w:rPr>
                <w:fldChar w:fldCharType="begin" w:fldLock="1"/>
              </w:r>
              <w:r w:rsidRPr="00CD63CD">
                <w:rPr>
                  <w:rFonts w:ascii="Arial" w:hAnsi="Arial" w:cs="Arial"/>
                  <w:sz w:val="20"/>
                  <w:szCs w:val="20"/>
                  <w:lang w:val="en-AU"/>
                </w:rPr>
                <w:instrText xml:space="preserve">MERGEFIELD </w:instrText>
              </w:r>
              <w:r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72642C" w:rsidRPr="00CD63CD" w:rsidTr="005F3B6B">
        <w:trPr>
          <w:trHeight w:val="230"/>
          <w:ins w:id="200"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201" w:author="Arjan" w:date="2014-05-08T16:33:00Z"/>
                <w:rFonts w:ascii="Arial" w:eastAsia="Times New Roman" w:hAnsi="Arial" w:cs="Arial"/>
                <w:b/>
                <w:bCs/>
                <w:color w:val="000000"/>
                <w:sz w:val="20"/>
                <w:szCs w:val="20"/>
              </w:rPr>
            </w:pPr>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202" w:author="Arjan" w:date="2014-05-08T16:33:00Z"/>
                <w:rFonts w:ascii="Arial" w:eastAsia="Times New Roman" w:hAnsi="Arial" w:cs="Arial"/>
                <w:color w:val="000000"/>
                <w:sz w:val="20"/>
                <w:szCs w:val="20"/>
              </w:rPr>
            </w:pPr>
          </w:p>
        </w:tc>
      </w:tr>
      <w:tr w:rsidR="0072642C" w:rsidRPr="00CD63CD" w:rsidTr="005F3B6B">
        <w:trPr>
          <w:trHeight w:val="230"/>
          <w:ins w:id="203" w:author="Arjan" w:date="2014-05-08T16:33:00Z"/>
        </w:trPr>
        <w:tc>
          <w:tcPr>
            <w:tcW w:w="37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204" w:author="Arjan" w:date="2014-05-08T16:33:00Z"/>
                <w:rFonts w:ascii="Arial" w:eastAsia="Times New Roman" w:hAnsi="Arial" w:cs="Arial"/>
                <w:color w:val="000000"/>
                <w:sz w:val="20"/>
                <w:szCs w:val="20"/>
              </w:rPr>
            </w:pPr>
            <w:ins w:id="205" w:author="Arjan" w:date="2014-05-08T16:33: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72642C" w:rsidRPr="00CD63CD" w:rsidRDefault="0072642C" w:rsidP="005F3B6B">
            <w:pPr>
              <w:autoSpaceDE w:val="0"/>
              <w:autoSpaceDN w:val="0"/>
              <w:adjustRightInd w:val="0"/>
              <w:spacing w:line="240" w:lineRule="auto"/>
              <w:rPr>
                <w:ins w:id="206" w:author="Arjan" w:date="2014-05-08T16:33:00Z"/>
                <w:rFonts w:ascii="Arial" w:eastAsia="Times New Roman" w:hAnsi="Arial" w:cs="Arial"/>
                <w:color w:val="000000"/>
                <w:sz w:val="20"/>
                <w:szCs w:val="20"/>
              </w:rPr>
            </w:pPr>
            <w:ins w:id="207" w:author="Arjan" w:date="2014-05-08T16:33:00Z">
              <w:r w:rsidRPr="00CD63CD">
                <w:rPr>
                  <w:rFonts w:ascii="Arial" w:eastAsia="Times New Roman" w:hAnsi="Arial" w:cs="Arial"/>
                  <w:color w:val="000000"/>
                  <w:sz w:val="20"/>
                  <w:szCs w:val="20"/>
                </w:rPr>
                <w:t>Gemeentelijk basisgegeven</w:t>
              </w:r>
            </w:ins>
          </w:p>
        </w:tc>
      </w:tr>
      <w:tr w:rsidR="0072642C" w:rsidRPr="00CD63CD" w:rsidTr="005F3B6B">
        <w:trPr>
          <w:trHeight w:val="230"/>
          <w:ins w:id="208" w:author="Arjan" w:date="2014-05-08T16:33:00Z"/>
        </w:trPr>
        <w:tc>
          <w:tcPr>
            <w:tcW w:w="3780" w:type="dxa"/>
            <w:tcBorders>
              <w:top w:val="nil"/>
              <w:left w:val="nil"/>
              <w:right w:val="nil"/>
            </w:tcBorders>
          </w:tcPr>
          <w:p w:rsidR="0072642C" w:rsidRPr="00CD63CD" w:rsidRDefault="0072642C" w:rsidP="005F3B6B">
            <w:pPr>
              <w:autoSpaceDE w:val="0"/>
              <w:autoSpaceDN w:val="0"/>
              <w:adjustRightInd w:val="0"/>
              <w:spacing w:line="240" w:lineRule="auto"/>
              <w:rPr>
                <w:ins w:id="209" w:author="Arjan" w:date="2014-05-08T16:33:00Z"/>
                <w:rFonts w:ascii="Arial" w:eastAsia="Times New Roman" w:hAnsi="Arial" w:cs="Arial"/>
                <w:b/>
                <w:bCs/>
                <w:color w:val="000000"/>
                <w:sz w:val="20"/>
                <w:szCs w:val="20"/>
              </w:rPr>
            </w:pPr>
          </w:p>
        </w:tc>
        <w:tc>
          <w:tcPr>
            <w:tcW w:w="5580" w:type="dxa"/>
            <w:tcBorders>
              <w:top w:val="nil"/>
              <w:left w:val="nil"/>
              <w:right w:val="nil"/>
            </w:tcBorders>
          </w:tcPr>
          <w:p w:rsidR="0072642C" w:rsidRPr="00CD63CD" w:rsidRDefault="0072642C" w:rsidP="005F3B6B">
            <w:pPr>
              <w:autoSpaceDE w:val="0"/>
              <w:autoSpaceDN w:val="0"/>
              <w:adjustRightInd w:val="0"/>
              <w:spacing w:line="240" w:lineRule="auto"/>
              <w:rPr>
                <w:ins w:id="210" w:author="Arjan" w:date="2014-05-08T16:33:00Z"/>
                <w:rFonts w:ascii="Arial" w:eastAsia="Times New Roman" w:hAnsi="Arial" w:cs="Arial"/>
                <w:color w:val="000000"/>
                <w:sz w:val="20"/>
                <w:szCs w:val="20"/>
              </w:rPr>
            </w:pPr>
          </w:p>
        </w:tc>
      </w:tr>
      <w:tr w:rsidR="0072642C" w:rsidRPr="00CD63CD" w:rsidTr="005F3B6B">
        <w:trPr>
          <w:trHeight w:val="230"/>
          <w:ins w:id="211" w:author="Arjan" w:date="2014-05-08T16:33:00Z"/>
        </w:trPr>
        <w:tc>
          <w:tcPr>
            <w:tcW w:w="3780" w:type="dxa"/>
            <w:tcBorders>
              <w:top w:val="nil"/>
              <w:left w:val="nil"/>
              <w:bottom w:val="single" w:sz="4" w:space="0" w:color="auto"/>
              <w:right w:val="nil"/>
            </w:tcBorders>
          </w:tcPr>
          <w:p w:rsidR="0072642C" w:rsidRPr="00CD63CD" w:rsidRDefault="0072642C" w:rsidP="005F3B6B">
            <w:pPr>
              <w:autoSpaceDE w:val="0"/>
              <w:autoSpaceDN w:val="0"/>
              <w:adjustRightInd w:val="0"/>
              <w:spacing w:line="240" w:lineRule="auto"/>
              <w:rPr>
                <w:ins w:id="212" w:author="Arjan" w:date="2014-05-08T16:33:00Z"/>
                <w:rFonts w:ascii="Arial" w:eastAsia="Times New Roman" w:hAnsi="Arial" w:cs="Arial"/>
                <w:b/>
                <w:bCs/>
                <w:color w:val="000000"/>
                <w:sz w:val="20"/>
                <w:szCs w:val="20"/>
              </w:rPr>
            </w:pPr>
            <w:ins w:id="213" w:author="Arjan" w:date="2014-05-08T16:33: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72642C" w:rsidRPr="00CD63CD" w:rsidRDefault="0072642C" w:rsidP="005F3B6B">
            <w:pPr>
              <w:autoSpaceDE w:val="0"/>
              <w:autoSpaceDN w:val="0"/>
              <w:adjustRightInd w:val="0"/>
              <w:spacing w:line="240" w:lineRule="auto"/>
              <w:rPr>
                <w:ins w:id="214" w:author="Arjan" w:date="2014-05-08T16:33:00Z"/>
                <w:rFonts w:ascii="Arial" w:eastAsia="Times New Roman" w:hAnsi="Arial" w:cs="Arial"/>
                <w:color w:val="000000"/>
                <w:sz w:val="20"/>
                <w:szCs w:val="20"/>
              </w:rPr>
            </w:pPr>
            <w:ins w:id="215" w:author="Arjan" w:date="2014-05-08T16:33:00Z">
              <w:r w:rsidRPr="00CD63CD">
                <w:rPr>
                  <w:rFonts w:ascii="Arial" w:eastAsia="Times New Roman" w:hAnsi="Arial" w:cs="Arial"/>
                  <w:color w:val="000000"/>
                  <w:sz w:val="20"/>
                  <w:szCs w:val="20"/>
                </w:rPr>
                <w:t>-</w:t>
              </w:r>
            </w:ins>
          </w:p>
        </w:tc>
      </w:tr>
    </w:tbl>
    <w:p w:rsidR="00C95299" w:rsidRDefault="00C95299"/>
    <w:p w:rsidR="00C95299" w:rsidRDefault="00C95299" w:rsidP="00C95299">
      <w:pPr>
        <w:pStyle w:val="Kop3"/>
        <w:rPr>
          <w:noProof/>
        </w:rPr>
      </w:pPr>
      <w:r>
        <w:rPr>
          <w:noProof/>
        </w:rPr>
        <w:t>Verantwoordelijke organisatie</w:t>
      </w:r>
    </w:p>
    <w:p w:rsidR="00C95299" w:rsidRDefault="00C95299" w:rsidP="00C95299">
      <w:r>
        <w:t xml:space="preserve">In ketensamenwerking, als meer partijen samenwerken aan een zaak, is er nu geen kenmerk voorhanden waaruit </w:t>
      </w:r>
      <w:ins w:id="216" w:author="Arjan" w:date="2014-04-28T23:34:00Z">
        <w:r w:rsidR="00973C00">
          <w:t xml:space="preserve">direct en snel </w:t>
        </w:r>
      </w:ins>
      <w:del w:id="217" w:author="Arjan" w:date="2014-04-28T23:36:00Z">
        <w:r w:rsidDel="00973C00">
          <w:delText>afgeleid kan</w:delText>
        </w:r>
      </w:del>
      <w:ins w:id="218" w:author="Arjan" w:date="2014-04-28T23:36:00Z">
        <w:r w:rsidR="00973C00">
          <w:t>duidelijk</w:t>
        </w:r>
      </w:ins>
      <w:r>
        <w:t xml:space="preserve"> word</w:t>
      </w:r>
      <w:ins w:id="219" w:author="Arjan" w:date="2014-04-28T23:36:00Z">
        <w:r w:rsidR="00973C00">
          <w:t>t</w:t>
        </w:r>
      </w:ins>
      <w:del w:id="220" w:author="Arjan" w:date="2014-04-28T23:36:00Z">
        <w:r w:rsidDel="00973C00">
          <w:delText>en</w:delText>
        </w:r>
      </w:del>
      <w:r>
        <w:t xml:space="preserve"> welke organisatie de eindverantwoordelijke is voor de zaak. </w:t>
      </w:r>
      <w:ins w:id="221" w:author="Arjan" w:date="2014-04-28T23:35:00Z">
        <w:r w:rsidR="00973C00">
          <w:t>Dit zou afgeleid kunnen</w:t>
        </w:r>
      </w:ins>
      <w:ins w:id="222" w:author="Arjan" w:date="2014-04-28T23:36:00Z">
        <w:r w:rsidR="00973C00">
          <w:t xml:space="preserve"> worden uit de </w:t>
        </w:r>
      </w:ins>
      <w:ins w:id="223" w:author="Arjan" w:date="2014-04-28T23:37:00Z">
        <w:r w:rsidR="00973C00">
          <w:t>MEDEWERKER</w:t>
        </w:r>
      </w:ins>
      <w:ins w:id="224" w:author="Arjan" w:date="2014-04-28T23:36:00Z">
        <w:r w:rsidR="00973C00">
          <w:t xml:space="preserve"> of </w:t>
        </w:r>
      </w:ins>
      <w:ins w:id="225" w:author="Arjan" w:date="2014-04-28T23:37:00Z">
        <w:r w:rsidR="00973C00">
          <w:t>ORGANISATORISCHE EENHEID in de rol van ‘</w:t>
        </w:r>
        <w:proofErr w:type="spellStart"/>
        <w:r w:rsidR="00973C00">
          <w:t>zaakcoordinator</w:t>
        </w:r>
      </w:ins>
      <w:proofErr w:type="spellEnd"/>
      <w:ins w:id="226" w:author="Arjan" w:date="2014-04-28T23:38:00Z">
        <w:r w:rsidR="00973C00">
          <w:t>’ of ‘beslisser’ bij de ZAAK. De VESTIGING waar deze deel van uitmaakt bepaal</w:t>
        </w:r>
        <w:r w:rsidR="002F1E7B">
          <w:t xml:space="preserve">t de </w:t>
        </w:r>
        <w:proofErr w:type="spellStart"/>
        <w:r w:rsidR="002F1E7B">
          <w:t>NIET-NATUURLIJKe</w:t>
        </w:r>
        <w:proofErr w:type="spellEnd"/>
        <w:r w:rsidR="002F1E7B">
          <w:t xml:space="preserve"> persoon d</w:t>
        </w:r>
      </w:ins>
      <w:ins w:id="227" w:author="Arjan" w:date="2014-04-28T23:39:00Z">
        <w:r w:rsidR="002F1E7B">
          <w:t>i</w:t>
        </w:r>
      </w:ins>
      <w:ins w:id="228" w:author="Arjan" w:date="2014-04-28T23:38:00Z">
        <w:r w:rsidR="00973C00">
          <w:t xml:space="preserve">e eindverantwoordelijk is voor de ZAAK. </w:t>
        </w:r>
      </w:ins>
      <w:ins w:id="229" w:author="Arjan" w:date="2014-04-28T23:35:00Z">
        <w:r w:rsidR="00973C00">
          <w:t xml:space="preserve"> </w:t>
        </w:r>
      </w:ins>
      <w:ins w:id="230" w:author="Arjan" w:date="2014-04-28T23:40:00Z">
        <w:r w:rsidR="002F1E7B">
          <w:t xml:space="preserve">Bij de uitwisseling van zaakgegevens is deze informatie evenwel lang niet altijd direct beschikbaar. </w:t>
        </w:r>
      </w:ins>
      <w:r>
        <w:t>Om de</w:t>
      </w:r>
      <w:del w:id="231" w:author="Arjan" w:date="2014-04-28T23:41:00Z">
        <w:r w:rsidDel="002F1E7B">
          <w:delText>ze</w:delText>
        </w:r>
      </w:del>
      <w:r>
        <w:t xml:space="preserve"> </w:t>
      </w:r>
      <w:del w:id="232" w:author="Arjan" w:date="2014-04-28T23:41:00Z">
        <w:r w:rsidDel="002F1E7B">
          <w:delText xml:space="preserve">informatie </w:delText>
        </w:r>
      </w:del>
      <w:ins w:id="233" w:author="Arjan" w:date="2014-04-28T23:41:00Z">
        <w:r w:rsidR="002F1E7B">
          <w:t xml:space="preserve">eindverantwoordelijke efficiënt </w:t>
        </w:r>
      </w:ins>
      <w:r>
        <w:t>uit te kunnen wisselen, introduceren we het attribuutsoort ‘Verantwoordelijke organisatie’ bij ZAAK.</w:t>
      </w:r>
    </w:p>
    <w:p w:rsidR="00C95299" w:rsidRPr="00B92D60" w:rsidRDefault="00C95299" w:rsidP="00C95299">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741825"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741825"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741825"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p>
    <w:tbl>
      <w:tblPr>
        <w:tblW w:w="9360" w:type="dxa"/>
        <w:tblInd w:w="60" w:type="dxa"/>
        <w:tblLayout w:type="fixed"/>
        <w:tblCellMar>
          <w:left w:w="60" w:type="dxa"/>
          <w:right w:w="60" w:type="dxa"/>
        </w:tblCellMar>
        <w:tblLook w:val="0000"/>
      </w:tblPr>
      <w:tblGrid>
        <w:gridCol w:w="3780"/>
        <w:gridCol w:w="5580"/>
      </w:tblGrid>
      <w:tr w:rsidR="00C95299" w:rsidRPr="00717312" w:rsidTr="00E710F0">
        <w:trPr>
          <w:trHeight w:val="230"/>
        </w:trPr>
        <w:tc>
          <w:tcPr>
            <w:tcW w:w="3780" w:type="dxa"/>
            <w:tcBorders>
              <w:top w:val="single" w:sz="4" w:space="0" w:color="auto"/>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C95299"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C95299" w:rsidRPr="00717312">
              <w:rPr>
                <w:rFonts w:ascii="Arial" w:hAnsi="Arial" w:cs="Arial"/>
                <w:sz w:val="20"/>
                <w:szCs w:val="20"/>
                <w:lang w:val="en-AU"/>
              </w:rPr>
              <w:instrText xml:space="preserve">MERGEFIELD </w:instrText>
            </w:r>
            <w:r w:rsidR="00C95299"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C95299"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KING</w:t>
            </w: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roofErr w:type="spellStart"/>
            <w:r w:rsidRPr="00717312">
              <w:rPr>
                <w:rFonts w:ascii="Arial" w:eastAsia="Times New Roman" w:hAnsi="Arial" w:cs="Arial"/>
                <w:b/>
                <w:bCs/>
                <w:color w:val="000000"/>
                <w:sz w:val="20"/>
                <w:szCs w:val="20"/>
              </w:rPr>
              <w:t>XML-tag</w:t>
            </w:r>
            <w:proofErr w:type="spellEnd"/>
            <w:r w:rsidRPr="00717312">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C95299"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C95299" w:rsidRPr="00717312">
              <w:rPr>
                <w:rFonts w:ascii="Arial" w:hAnsi="Arial" w:cs="Arial"/>
                <w:sz w:val="20"/>
                <w:szCs w:val="20"/>
                <w:lang w:val="en-AU"/>
              </w:rPr>
              <w:instrText xml:space="preserve">MERGEFIELD </w:instrText>
            </w:r>
            <w:r w:rsidR="00C95299"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C95299"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95299"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C95299" w:rsidRPr="00717312">
              <w:rPr>
                <w:rFonts w:ascii="Arial" w:hAnsi="Arial" w:cs="Arial"/>
                <w:sz w:val="20"/>
                <w:szCs w:val="20"/>
                <w:lang w:val="en-AU"/>
              </w:rPr>
              <w:instrText xml:space="preserve">MERGEFIELD </w:instrText>
            </w:r>
            <w:r w:rsidR="00C95299" w:rsidRPr="00717312">
              <w:rPr>
                <w:rFonts w:ascii="Arial" w:eastAsia="Times New Roman" w:hAnsi="Arial" w:cs="Arial"/>
                <w:color w:val="000000"/>
                <w:sz w:val="20"/>
                <w:szCs w:val="20"/>
              </w:rPr>
              <w:instrText>Att.Notes</w:instrText>
            </w:r>
            <w:r w:rsidRPr="00717312">
              <w:rPr>
                <w:rFonts w:ascii="Arial" w:hAnsi="Arial" w:cs="Arial"/>
                <w:sz w:val="20"/>
                <w:szCs w:val="20"/>
                <w:lang w:val="en-AU"/>
              </w:rPr>
              <w:fldChar w:fldCharType="separate"/>
            </w:r>
            <w:r w:rsidR="00C95299" w:rsidRPr="00717312">
              <w:rPr>
                <w:rFonts w:ascii="Arial" w:eastAsia="Times New Roman" w:hAnsi="Arial" w:cs="Arial"/>
                <w:color w:val="000000"/>
                <w:sz w:val="20"/>
                <w:szCs w:val="20"/>
              </w:rPr>
              <w:t xml:space="preserve">Het RSIN van de organisatie die </w:t>
            </w:r>
            <w:ins w:id="234" w:author="Arjan" w:date="2014-04-28T23:42:00Z">
              <w:r w:rsidR="002F1E7B">
                <w:rPr>
                  <w:rFonts w:ascii="Arial" w:eastAsia="Times New Roman" w:hAnsi="Arial" w:cs="Arial"/>
                  <w:color w:val="000000"/>
                  <w:sz w:val="20"/>
                  <w:szCs w:val="20"/>
                </w:rPr>
                <w:t>eind</w:t>
              </w:r>
            </w:ins>
            <w:r w:rsidR="00C95299" w:rsidRPr="00717312">
              <w:rPr>
                <w:rFonts w:ascii="Arial" w:eastAsia="Times New Roman" w:hAnsi="Arial" w:cs="Arial"/>
                <w:color w:val="000000"/>
                <w:sz w:val="20"/>
                <w:szCs w:val="20"/>
              </w:rPr>
              <w:t>verantwoordelijk is voor de behandeling van de zaak.</w:t>
            </w:r>
            <w:r w:rsidRPr="00717312">
              <w:rPr>
                <w:rFonts w:ascii="Arial" w:hAnsi="Arial" w:cs="Arial"/>
                <w:sz w:val="20"/>
                <w:szCs w:val="20"/>
                <w:lang w:val="en-AU"/>
              </w:rPr>
              <w:fldChar w:fldCharType="end"/>
            </w: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lastRenderedPageBreak/>
              <w:t>Herkomst definitie attribuutsoort</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-2013</w:t>
            </w: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2F1E7B" w:rsidRPr="00717312" w:rsidRDefault="00C95299" w:rsidP="00C32CA4">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Het betreft het RSIN (Rechtspersonen en Samenwerkingsverbanden </w:t>
            </w:r>
            <w:proofErr w:type="spellStart"/>
            <w:r w:rsidRPr="00717312">
              <w:rPr>
                <w:rFonts w:ascii="Arial" w:eastAsia="Times New Roman" w:hAnsi="Arial" w:cs="Arial"/>
                <w:color w:val="000000"/>
                <w:sz w:val="20"/>
                <w:szCs w:val="20"/>
              </w:rPr>
              <w:t>InformatieNummer</w:t>
            </w:r>
            <w:proofErr w:type="spellEnd"/>
            <w:r w:rsidRPr="00717312">
              <w:rPr>
                <w:rFonts w:ascii="Arial" w:eastAsia="Times New Roman" w:hAnsi="Arial" w:cs="Arial"/>
                <w:color w:val="000000"/>
                <w:sz w:val="20"/>
                <w:szCs w:val="20"/>
              </w:rPr>
              <w:t xml:space="preserve">) zoals dat door de KvK in het NHR aan elk rechtspersoon en samenwerkingsverband is toegekend. Dit identificeert uniek de organisatie, zijnde een rechtspersoon of samenwerkingsverband, </w:t>
            </w:r>
            <w:del w:id="235" w:author="Arjan" w:date="2014-04-28T23:42:00Z">
              <w:r w:rsidRPr="00717312" w:rsidDel="002F1E7B">
                <w:rPr>
                  <w:rFonts w:ascii="Arial" w:eastAsia="Times New Roman" w:hAnsi="Arial" w:cs="Arial"/>
                  <w:color w:val="000000"/>
                  <w:sz w:val="20"/>
                  <w:szCs w:val="20"/>
                </w:rPr>
                <w:delText xml:space="preserve">dat </w:delText>
              </w:r>
            </w:del>
            <w:ins w:id="236" w:author="Arjan" w:date="2014-04-28T23:42:00Z">
              <w:r w:rsidR="002F1E7B" w:rsidRPr="00717312">
                <w:rPr>
                  <w:rFonts w:ascii="Arial" w:eastAsia="Times New Roman" w:hAnsi="Arial" w:cs="Arial"/>
                  <w:color w:val="000000"/>
                  <w:sz w:val="20"/>
                  <w:szCs w:val="20"/>
                </w:rPr>
                <w:t>d</w:t>
              </w:r>
              <w:r w:rsidR="002F1E7B">
                <w:rPr>
                  <w:rFonts w:ascii="Arial" w:eastAsia="Times New Roman" w:hAnsi="Arial" w:cs="Arial"/>
                  <w:color w:val="000000"/>
                  <w:sz w:val="20"/>
                  <w:szCs w:val="20"/>
                </w:rPr>
                <w:t>ie</w:t>
              </w:r>
              <w:r w:rsidR="002F1E7B" w:rsidRPr="00717312">
                <w:rPr>
                  <w:rFonts w:ascii="Arial" w:eastAsia="Times New Roman" w:hAnsi="Arial" w:cs="Arial"/>
                  <w:color w:val="000000"/>
                  <w:sz w:val="20"/>
                  <w:szCs w:val="20"/>
                </w:rPr>
                <w:t xml:space="preserve"> </w:t>
              </w:r>
            </w:ins>
            <w:del w:id="237" w:author="Arjan" w:date="2014-04-28T23:42:00Z">
              <w:r w:rsidRPr="00717312" w:rsidDel="002F1E7B">
                <w:rPr>
                  <w:rFonts w:ascii="Arial" w:eastAsia="Times New Roman" w:hAnsi="Arial" w:cs="Arial"/>
                  <w:color w:val="000000"/>
                  <w:sz w:val="20"/>
                  <w:szCs w:val="20"/>
                </w:rPr>
                <w:delText xml:space="preserve">de zaak (als eerste) heeft geregistreerd en </w:delText>
              </w:r>
            </w:del>
            <w:ins w:id="238" w:author="Arjan" w:date="2014-04-28T23:43:00Z">
              <w:r w:rsidR="002F1E7B">
                <w:rPr>
                  <w:rFonts w:ascii="Arial" w:eastAsia="Times New Roman" w:hAnsi="Arial" w:cs="Arial"/>
                  <w:color w:val="000000"/>
                  <w:sz w:val="20"/>
                  <w:szCs w:val="20"/>
                </w:rPr>
                <w:t>eind</w:t>
              </w:r>
            </w:ins>
            <w:r w:rsidRPr="00717312">
              <w:rPr>
                <w:rFonts w:ascii="Arial" w:eastAsia="Times New Roman" w:hAnsi="Arial" w:cs="Arial"/>
                <w:color w:val="000000"/>
                <w:sz w:val="20"/>
                <w:szCs w:val="20"/>
              </w:rPr>
              <w:t>verantwoordelijk is voor de afhandeling daarvan. Het RSIN staat in het Handelsregister (NHR) en op het daaraan te ontlenen uittreksel.</w:t>
            </w: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95299"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C95299" w:rsidRPr="00717312">
              <w:rPr>
                <w:rFonts w:ascii="Arial" w:hAnsi="Arial" w:cs="Arial"/>
                <w:sz w:val="20"/>
                <w:szCs w:val="20"/>
                <w:lang w:val="en-AU"/>
              </w:rPr>
              <w:instrText xml:space="preserve">MERGEFIELD </w:instrText>
            </w:r>
            <w:r w:rsidR="00C95299"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C95299"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roofErr w:type="spellStart"/>
            <w:r w:rsidRPr="00717312">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De in het NHR voorkomende unieke identificaties van rechtspersonen en samenwerkingsverbanden.</w:t>
            </w:r>
          </w:p>
        </w:tc>
      </w:tr>
      <w:tr w:rsidR="00C95299" w:rsidRPr="00717312" w:rsidTr="00E710F0">
        <w:trPr>
          <w:trHeight w:val="215"/>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15"/>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del w:id="239" w:author="Arjan" w:date="2014-04-28T23:44:00Z">
              <w:r w:rsidRPr="00717312" w:rsidDel="002F1E7B">
                <w:rPr>
                  <w:rFonts w:ascii="Arial" w:eastAsia="Times New Roman" w:hAnsi="Arial" w:cs="Arial"/>
                  <w:color w:val="000000"/>
                  <w:sz w:val="20"/>
                  <w:szCs w:val="20"/>
                </w:rPr>
                <w:delText>Nee</w:delText>
              </w:r>
            </w:del>
            <w:ins w:id="240" w:author="Arjan" w:date="2014-04-28T23:44:00Z">
              <w:r w:rsidR="002F1E7B">
                <w:rPr>
                  <w:rFonts w:ascii="Arial" w:eastAsia="Times New Roman" w:hAnsi="Arial" w:cs="Arial"/>
                  <w:color w:val="000000"/>
                  <w:sz w:val="20"/>
                  <w:szCs w:val="20"/>
                </w:rPr>
                <w:t>Ja</w:t>
              </w:r>
            </w:ins>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411"/>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C95299" w:rsidRPr="00717312" w:rsidTr="00E710F0">
        <w:trPr>
          <w:trHeight w:val="245"/>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 xml:space="preserve">Indicatie </w:t>
            </w:r>
            <w:proofErr w:type="spellStart"/>
            <w:r w:rsidRPr="00717312">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C95299"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C95299" w:rsidRPr="00717312">
              <w:rPr>
                <w:rFonts w:ascii="Arial" w:hAnsi="Arial" w:cs="Arial"/>
                <w:sz w:val="20"/>
                <w:szCs w:val="20"/>
                <w:lang w:val="en-AU"/>
              </w:rPr>
              <w:instrText xml:space="preserve">MERGEFIELD </w:instrText>
            </w:r>
            <w:r w:rsidR="00C95299"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C95299"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C95299"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C95299"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C95299"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Landelijk basisgegeven</w:t>
            </w:r>
          </w:p>
        </w:tc>
      </w:tr>
      <w:tr w:rsidR="00C95299" w:rsidRPr="00717312" w:rsidTr="00E710F0">
        <w:trPr>
          <w:trHeight w:val="230"/>
        </w:trPr>
        <w:tc>
          <w:tcPr>
            <w:tcW w:w="3780" w:type="dxa"/>
            <w:tcBorders>
              <w:top w:val="nil"/>
              <w:left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p>
        </w:tc>
      </w:tr>
      <w:tr w:rsidR="00C95299" w:rsidRPr="00717312" w:rsidTr="00E710F0">
        <w:trPr>
          <w:trHeight w:val="230"/>
        </w:trPr>
        <w:tc>
          <w:tcPr>
            <w:tcW w:w="3780" w:type="dxa"/>
            <w:tcBorders>
              <w:top w:val="nil"/>
              <w:left w:val="nil"/>
              <w:bottom w:val="single" w:sz="4" w:space="0" w:color="auto"/>
              <w:right w:val="nil"/>
            </w:tcBorders>
          </w:tcPr>
          <w:p w:rsidR="00C95299" w:rsidRPr="00717312" w:rsidRDefault="00C95299" w:rsidP="00E710F0">
            <w:pPr>
              <w:autoSpaceDE w:val="0"/>
              <w:autoSpaceDN w:val="0"/>
              <w:adjustRightInd w:val="0"/>
              <w:spacing w:line="240" w:lineRule="auto"/>
              <w:rPr>
                <w:rFonts w:ascii="Arial" w:eastAsia="Times New Roman" w:hAnsi="Arial" w:cs="Arial"/>
                <w:b/>
                <w:bCs/>
                <w:color w:val="000000"/>
                <w:sz w:val="20"/>
                <w:szCs w:val="20"/>
              </w:rPr>
            </w:pPr>
            <w:r w:rsidRPr="007173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C95299" w:rsidRPr="00717312" w:rsidRDefault="00C95299" w:rsidP="00E710F0">
            <w:pPr>
              <w:autoSpaceDE w:val="0"/>
              <w:autoSpaceDN w:val="0"/>
              <w:adjustRightInd w:val="0"/>
              <w:spacing w:line="240" w:lineRule="auto"/>
              <w:rPr>
                <w:rFonts w:ascii="Arial" w:eastAsia="Times New Roman" w:hAnsi="Arial" w:cs="Arial"/>
                <w:color w:val="000000"/>
                <w:sz w:val="20"/>
                <w:szCs w:val="20"/>
              </w:rPr>
            </w:pPr>
            <w:del w:id="241" w:author="Arjan" w:date="2014-04-28T23:44:00Z">
              <w:r w:rsidDel="002F1E7B">
                <w:rPr>
                  <w:rFonts w:ascii="Arial" w:eastAsia="Times New Roman" w:hAnsi="Arial" w:cs="Arial"/>
                  <w:color w:val="000000"/>
                  <w:sz w:val="20"/>
                  <w:szCs w:val="20"/>
                </w:rPr>
                <w:delText>De waarde van de attribuutsoort wordt bepaald bij de creatie van een (instantie van een) zaak en wijzigt daarna niet meer.</w:delText>
              </w:r>
            </w:del>
          </w:p>
        </w:tc>
      </w:tr>
    </w:tbl>
    <w:p w:rsidR="00C95299" w:rsidRDefault="00C95299" w:rsidP="00C95299"/>
    <w:p w:rsidR="00C95299" w:rsidRDefault="00C95299"/>
    <w:p w:rsidR="007247B4" w:rsidRDefault="007247B4" w:rsidP="007247B4">
      <w:pPr>
        <w:pStyle w:val="Kop2"/>
        <w:rPr>
          <w:noProof/>
        </w:rPr>
      </w:pPr>
      <w:bookmarkStart w:id="242" w:name="_Toc378187988"/>
      <w:r>
        <w:rPr>
          <w:noProof/>
        </w:rPr>
        <w:t>INFORMATIEOBJECT</w:t>
      </w:r>
      <w:bookmarkEnd w:id="242"/>
    </w:p>
    <w:p w:rsidR="007247B4" w:rsidRDefault="007247B4" w:rsidP="007247B4">
      <w:r>
        <w:t xml:space="preserve">In de Baseline Informatiehuishouding is de term ‘document’ verlaten. Daarvoor in de plaats is de meer </w:t>
      </w:r>
      <w:proofErr w:type="spellStart"/>
      <w:r>
        <w:t>generiekere</w:t>
      </w:r>
      <w:proofErr w:type="spellEnd"/>
      <w:r>
        <w:t xml:space="preserve"> term ‘informatieobject’ gekomen. Deze nieuwe terminologie wordt steeds meer gemeengoed in ‘de wereld van de documentaire informatiehuishouding’ en ‘de archiefwereld’.  Om hierbij aan te sluiten hebben we de term ‘document’ integraal vervangen door ‘informatieobject’. Verder is het objecttype aangepast op </w:t>
      </w:r>
      <w:del w:id="243" w:author="Arjan" w:date="2014-04-28T23:47:00Z">
        <w:r w:rsidDel="00A56B22">
          <w:delText xml:space="preserve">vijf </w:delText>
        </w:r>
      </w:del>
      <w:ins w:id="244" w:author="Arjan" w:date="2014-04-28T23:47:00Z">
        <w:r w:rsidR="00A56B22">
          <w:t>ze</w:t>
        </w:r>
      </w:ins>
      <w:ins w:id="245" w:author="Arjan" w:date="2014-05-08T16:56:00Z">
        <w:r w:rsidR="00C32CA4">
          <w:t>ven</w:t>
        </w:r>
      </w:ins>
      <w:ins w:id="246" w:author="Arjan" w:date="2014-04-28T23:47:00Z">
        <w:r w:rsidR="00A56B22">
          <w:t xml:space="preserve"> </w:t>
        </w:r>
      </w:ins>
      <w:r>
        <w:t xml:space="preserve">punten: de unieke aanduiding, de auteur van het informatieobject, de verplaatsing hiernaar van de attribuutsoorten Versie en Status (vanuit ENKELVOUDIG INFORMATIEOBJECT), het archiefregime en </w:t>
      </w:r>
      <w:del w:id="247" w:author="Arjan" w:date="2014-04-28T23:47:00Z">
        <w:r w:rsidDel="00A56B22">
          <w:delText xml:space="preserve">het </w:delText>
        </w:r>
      </w:del>
      <w:ins w:id="248" w:author="Arjan" w:date="2014-04-28T23:47:00Z">
        <w:r w:rsidR="00A56B22">
          <w:t xml:space="preserve">de </w:t>
        </w:r>
      </w:ins>
      <w:r>
        <w:t>toegevoegde attribu</w:t>
      </w:r>
      <w:del w:id="249" w:author="Arjan" w:date="2014-04-28T23:47:00Z">
        <w:r w:rsidDel="00A56B22">
          <w:delText>u</w:delText>
        </w:r>
      </w:del>
      <w:r>
        <w:t>t</w:t>
      </w:r>
      <w:ins w:id="250" w:author="Arjan" w:date="2014-04-28T23:47:00Z">
        <w:r w:rsidR="00A56B22">
          <w:t>en</w:t>
        </w:r>
      </w:ins>
      <w:r>
        <w:t xml:space="preserve"> </w:t>
      </w:r>
      <w:proofErr w:type="spellStart"/>
      <w:ins w:id="251" w:author="Arjan" w:date="2014-05-08T16:57:00Z">
        <w:r w:rsidR="00C32CA4">
          <w:t>Informatieobjectkenmerk</w:t>
        </w:r>
        <w:proofErr w:type="spellEnd"/>
        <w:r w:rsidR="00C32CA4">
          <w:t xml:space="preserve">, </w:t>
        </w:r>
      </w:ins>
      <w:r>
        <w:t>Gebruiksrechten</w:t>
      </w:r>
      <w:ins w:id="252" w:author="Arjan" w:date="2014-04-28T23:48:00Z">
        <w:r w:rsidR="00A56B22">
          <w:t xml:space="preserve"> en Verantwoordelijke organisatie</w:t>
        </w:r>
      </w:ins>
      <w:r>
        <w:t>. Zie hiervoor de navolgende paragrafen.</w:t>
      </w:r>
    </w:p>
    <w:tbl>
      <w:tblPr>
        <w:tblW w:w="9360" w:type="dxa"/>
        <w:tblInd w:w="60" w:type="dxa"/>
        <w:tblLayout w:type="fixed"/>
        <w:tblCellMar>
          <w:left w:w="60" w:type="dxa"/>
          <w:right w:w="60" w:type="dxa"/>
        </w:tblCellMar>
        <w:tblLook w:val="0000"/>
      </w:tblPr>
      <w:tblGrid>
        <w:gridCol w:w="3600"/>
        <w:gridCol w:w="1080"/>
        <w:gridCol w:w="3330"/>
        <w:gridCol w:w="1350"/>
      </w:tblGrid>
      <w:tr w:rsidR="007247B4" w:rsidRPr="00B7296C" w:rsidTr="007247B4">
        <w:tc>
          <w:tcPr>
            <w:tcW w:w="3600" w:type="dxa"/>
            <w:tcBorders>
              <w:top w:val="single" w:sz="4" w:space="0" w:color="auto"/>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lastRenderedPageBreak/>
              <w:t>Naam objecttype</w:t>
            </w:r>
          </w:p>
        </w:tc>
        <w:tc>
          <w:tcPr>
            <w:tcW w:w="5760" w:type="dxa"/>
            <w:gridSpan w:val="3"/>
            <w:tcBorders>
              <w:top w:val="single" w:sz="4" w:space="0" w:color="auto"/>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hAnsi="Arial" w:cs="Arial"/>
                <w:sz w:val="20"/>
                <w:szCs w:val="20"/>
                <w:lang w:val="en-AU"/>
              </w:rPr>
              <w:t>INFORMATIEOBJECT</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roofErr w:type="spellStart"/>
            <w:r w:rsidRPr="00B7296C">
              <w:rPr>
                <w:rFonts w:ascii="Arial" w:eastAsia="Times New Roman" w:hAnsi="Arial" w:cs="Arial"/>
                <w:b/>
                <w:bCs/>
                <w:color w:val="000000"/>
                <w:sz w:val="20"/>
                <w:szCs w:val="20"/>
              </w:rPr>
              <w:t>Mnemonic</w:t>
            </w:r>
            <w:proofErr w:type="spellEnd"/>
            <w:r w:rsidRPr="00B7296C">
              <w:rPr>
                <w:rFonts w:ascii="Arial" w:eastAsia="Times New Roman" w:hAnsi="Arial" w:cs="Arial"/>
                <w:b/>
                <w:bCs/>
                <w:color w:val="000000"/>
                <w:sz w:val="20"/>
                <w:szCs w:val="20"/>
              </w:rPr>
              <w:t xml:space="preserve"> objecttype</w:t>
            </w:r>
          </w:p>
        </w:tc>
        <w:tc>
          <w:tcPr>
            <w:tcW w:w="5760" w:type="dxa"/>
            <w:gridSpan w:val="3"/>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7247B4"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7247B4" w:rsidRPr="00B7296C" w:rsidTr="007247B4">
        <w:trPr>
          <w:trHeight w:val="230"/>
        </w:trPr>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rPr>
          <w:trHeight w:val="230"/>
        </w:trPr>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rPr>
          <w:trHeight w:val="230"/>
        </w:trPr>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rPr>
          <w:trHeight w:val="230"/>
        </w:trPr>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Element.Notes</w:instrText>
            </w:r>
            <w:r w:rsidRPr="00B7296C">
              <w:rPr>
                <w:rFonts w:ascii="Arial" w:hAnsi="Arial" w:cs="Arial"/>
                <w:sz w:val="20"/>
                <w:szCs w:val="20"/>
                <w:lang w:val="en-AU"/>
              </w:rPr>
              <w:fldChar w:fldCharType="end"/>
            </w:r>
            <w:r w:rsidR="007247B4" w:rsidRPr="00B7296C">
              <w:rPr>
                <w:rFonts w:ascii="Arial" w:eastAsia="Times New Roman" w:hAnsi="Arial" w:cs="Arial"/>
                <w:color w:val="610E6A"/>
                <w:sz w:val="20"/>
                <w:szCs w:val="20"/>
              </w:rPr>
              <w:t xml:space="preserve">Geheel van gegevens met een eigen identiteit ongeacht zijn vorm, met de bijbehorende metadata ontvangen of opgemaakt door een natuurlijke en/of rechtspersoon bij de uitvoering van taken, zijnde een ENKELVOUDIG </w:t>
            </w:r>
            <w:r w:rsidR="007247B4">
              <w:rPr>
                <w:rFonts w:ascii="Arial" w:hAnsi="Arial" w:cs="Arial"/>
                <w:sz w:val="20"/>
                <w:szCs w:val="20"/>
                <w:lang w:val="en-AU"/>
              </w:rPr>
              <w:t>INFORMATIEOBJECT</w:t>
            </w:r>
            <w:r w:rsidR="007247B4" w:rsidRPr="00B7296C">
              <w:rPr>
                <w:rFonts w:ascii="Arial" w:eastAsia="Times New Roman" w:hAnsi="Arial" w:cs="Arial"/>
                <w:color w:val="610E6A"/>
                <w:sz w:val="20"/>
                <w:szCs w:val="20"/>
              </w:rPr>
              <w:t xml:space="preserve"> of een SAMENGESTELD</w:t>
            </w:r>
            <w:r w:rsidR="007247B4">
              <w:rPr>
                <w:rFonts w:ascii="Arial" w:hAnsi="Arial" w:cs="Arial"/>
                <w:sz w:val="20"/>
                <w:szCs w:val="20"/>
                <w:lang w:val="en-AU"/>
              </w:rPr>
              <w:t xml:space="preserve"> INFORMATIEOBJECT</w:t>
            </w:r>
            <w:r w:rsidR="007247B4" w:rsidRPr="00B7296C">
              <w:rPr>
                <w:rFonts w:ascii="Arial" w:eastAsia="Times New Roman" w:hAnsi="Arial" w:cs="Arial"/>
                <w:color w:val="610E6A"/>
                <w:sz w:val="20"/>
                <w:szCs w:val="20"/>
              </w:rPr>
              <w:t>.</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NEN 2082</w:t>
            </w:r>
          </w:p>
        </w:tc>
      </w:tr>
      <w:tr w:rsidR="007247B4" w:rsidRPr="00B7296C" w:rsidTr="007247B4">
        <w:trPr>
          <w:trHeight w:val="230"/>
        </w:trPr>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7247B4" w:rsidRPr="00B7296C" w:rsidTr="007247B4">
        <w:trPr>
          <w:trHeight w:val="260"/>
        </w:trPr>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Een </w:t>
            </w:r>
            <w:r>
              <w:rPr>
                <w:rFonts w:ascii="Arial" w:eastAsia="Times New Roman" w:hAnsi="Arial" w:cs="Arial"/>
                <w:color w:val="000000"/>
                <w:sz w:val="20"/>
                <w:szCs w:val="20"/>
              </w:rPr>
              <w:t xml:space="preserve">informatieobject is een </w:t>
            </w:r>
            <w:proofErr w:type="spellStart"/>
            <w:r>
              <w:rPr>
                <w:rFonts w:ascii="Arial" w:eastAsia="Times New Roman" w:hAnsi="Arial" w:cs="Arial"/>
                <w:color w:val="000000"/>
                <w:sz w:val="20"/>
                <w:szCs w:val="20"/>
              </w:rPr>
              <w:t>generiekere</w:t>
            </w:r>
            <w:proofErr w:type="spellEnd"/>
            <w:r>
              <w:rPr>
                <w:rFonts w:ascii="Arial" w:eastAsia="Times New Roman" w:hAnsi="Arial" w:cs="Arial"/>
                <w:color w:val="000000"/>
                <w:sz w:val="20"/>
                <w:szCs w:val="20"/>
              </w:rPr>
              <w:t xml:space="preserve"> term voor het veelgebruikte begrip document dat beperkter van reikwijdte is. Een informatieobject</w:t>
            </w:r>
            <w:r w:rsidRPr="00B7296C">
              <w:rPr>
                <w:rFonts w:ascii="Arial" w:eastAsia="Times New Roman" w:hAnsi="Arial" w:cs="Arial"/>
                <w:color w:val="000000"/>
                <w:sz w:val="20"/>
                <w:szCs w:val="20"/>
              </w:rPr>
              <w:t xml:space="preserve"> kan van alles zijn, ongeacht aard en vorm: een tekstverwerkingsdocument, een papieren brief, een webpagina, een landkaart, een foto, een geluidsopname, een dataset, een blog, </w:t>
            </w:r>
            <w:proofErr w:type="spellStart"/>
            <w:r w:rsidRPr="00B7296C">
              <w:rPr>
                <w:rFonts w:ascii="Arial" w:eastAsia="Times New Roman" w:hAnsi="Arial" w:cs="Arial"/>
                <w:color w:val="000000"/>
                <w:sz w:val="20"/>
                <w:szCs w:val="20"/>
              </w:rPr>
              <w:t>etcetera</w:t>
            </w:r>
            <w:proofErr w:type="spellEnd"/>
            <w:r w:rsidRPr="00B7296C">
              <w:rPr>
                <w:rFonts w:ascii="Arial" w:eastAsia="Times New Roman" w:hAnsi="Arial" w:cs="Arial"/>
                <w:color w:val="000000"/>
                <w:sz w:val="20"/>
                <w:szCs w:val="20"/>
              </w:rPr>
              <w:t xml:space="preserve">. En ook een digitaal ontvangen of </w:t>
            </w:r>
            <w:proofErr w:type="spellStart"/>
            <w:r w:rsidRPr="00B7296C">
              <w:rPr>
                <w:rFonts w:ascii="Arial" w:eastAsia="Times New Roman" w:hAnsi="Arial" w:cs="Arial"/>
                <w:color w:val="000000"/>
                <w:sz w:val="20"/>
                <w:szCs w:val="20"/>
              </w:rPr>
              <w:t>gecreeerd</w:t>
            </w:r>
            <w:proofErr w:type="spellEnd"/>
            <w:r w:rsidRPr="00B7296C">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 informatieobject</w:t>
            </w:r>
            <w:r w:rsidRPr="00B7296C">
              <w:rPr>
                <w:rFonts w:ascii="Arial" w:eastAsia="Times New Roman" w:hAnsi="Arial" w:cs="Arial"/>
                <w:color w:val="000000"/>
                <w:sz w:val="20"/>
                <w:szCs w:val="20"/>
              </w:rPr>
              <w:t xml:space="preserve"> dat bestaat uit meerdere fysieke</w:t>
            </w:r>
            <w:r>
              <w:rPr>
                <w:rFonts w:ascii="Arial" w:eastAsia="Times New Roman" w:hAnsi="Arial" w:cs="Arial"/>
                <w:color w:val="000000"/>
                <w:sz w:val="20"/>
                <w:szCs w:val="20"/>
              </w:rPr>
              <w:t xml:space="preserve"> informatieobjecten</w:t>
            </w:r>
            <w:r w:rsidRPr="00B7296C">
              <w:rPr>
                <w:rFonts w:ascii="Arial" w:eastAsia="Times New Roman" w:hAnsi="Arial" w:cs="Arial"/>
                <w:color w:val="000000"/>
                <w:sz w:val="20"/>
                <w:szCs w:val="20"/>
              </w:rPr>
              <w:t>, zoals een aanvraag (als tekstdocument) met bijbehorende tekening (</w:t>
            </w:r>
            <w:proofErr w:type="spellStart"/>
            <w:r w:rsidRPr="00B7296C">
              <w:rPr>
                <w:rFonts w:ascii="Arial" w:eastAsia="Times New Roman" w:hAnsi="Arial" w:cs="Arial"/>
                <w:color w:val="000000"/>
                <w:sz w:val="20"/>
                <w:szCs w:val="20"/>
              </w:rPr>
              <w:t>CAD-formaat</w:t>
            </w:r>
            <w:proofErr w:type="spellEnd"/>
            <w:r w:rsidRPr="00B7296C">
              <w:rPr>
                <w:rFonts w:ascii="Arial" w:eastAsia="Times New Roman" w:hAnsi="Arial" w:cs="Arial"/>
                <w:color w:val="000000"/>
                <w:sz w:val="20"/>
                <w:szCs w:val="20"/>
              </w:rPr>
              <w:t xml:space="preserve">) en berekening (spreadsheet) of een email met bijlage(n). Net zoals dezelfde aanvraag op papier met bijlagen als één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beschouwd kan worden. De fysieke vorm van hetgeen ontvangen of </w:t>
            </w:r>
            <w:proofErr w:type="spellStart"/>
            <w:r w:rsidRPr="00B7296C">
              <w:rPr>
                <w:rFonts w:ascii="Arial" w:eastAsia="Times New Roman" w:hAnsi="Arial" w:cs="Arial"/>
                <w:color w:val="000000"/>
                <w:sz w:val="20"/>
                <w:szCs w:val="20"/>
              </w:rPr>
              <w:t>gecreeerd</w:t>
            </w:r>
            <w:proofErr w:type="spellEnd"/>
            <w:r w:rsidRPr="00B7296C">
              <w:rPr>
                <w:rFonts w:ascii="Arial" w:eastAsia="Times New Roman" w:hAnsi="Arial" w:cs="Arial"/>
                <w:color w:val="000000"/>
                <w:sz w:val="20"/>
                <w:szCs w:val="20"/>
              </w:rPr>
              <w:t xml:space="preserve"> is, is dus niet (alleen) bepalend voor de afbakening van dat wat als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beschouwd wordt.</w:t>
            </w: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Z</w:t>
            </w:r>
            <w:r w:rsidRPr="00B7296C">
              <w:rPr>
                <w:rFonts w:ascii="Arial" w:eastAsia="Times New Roman" w:hAnsi="Arial" w:cs="Arial"/>
                <w:color w:val="000000"/>
                <w:sz w:val="20"/>
                <w:szCs w:val="20"/>
              </w:rPr>
              <w:t xml:space="preserve">ie Diagram Abstracte en concrete objecttypen /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en</w:t>
            </w: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Een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dat door bijvoorbeeld de initiator van een zaak als één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wordt beschouwd, kan fysiek uit meerdere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bestaan. Een dergelijke groep </w:t>
            </w:r>
            <w:r>
              <w:rPr>
                <w:rFonts w:ascii="Arial" w:eastAsia="Times New Roman" w:hAnsi="Arial" w:cs="Arial"/>
                <w:color w:val="000000"/>
                <w:sz w:val="20"/>
                <w:szCs w:val="20"/>
              </w:rPr>
              <w:t>fysieke informatieobject</w:t>
            </w:r>
            <w:r w:rsidRPr="00B7296C">
              <w:rPr>
                <w:rFonts w:ascii="Arial" w:eastAsia="Times New Roman" w:hAnsi="Arial" w:cs="Arial"/>
                <w:color w:val="000000"/>
                <w:sz w:val="20"/>
                <w:szCs w:val="20"/>
              </w:rPr>
              <w:t xml:space="preserve">en kan beschouwd worden als één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Gezien de definitie kan er immers sprake zijn van het 'geheel van gegevens met een eigen identiteit' waarbij alleen de vorm er toe heeft geleid dat er drie fysieke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zijn ontvangen (tekstverwerkingsdocument, </w:t>
            </w:r>
            <w:proofErr w:type="spellStart"/>
            <w:r w:rsidRPr="00B7296C">
              <w:rPr>
                <w:rFonts w:ascii="Arial" w:eastAsia="Times New Roman" w:hAnsi="Arial" w:cs="Arial"/>
                <w:color w:val="000000"/>
                <w:sz w:val="20"/>
                <w:szCs w:val="20"/>
              </w:rPr>
              <w:t>CAD-file</w:t>
            </w:r>
            <w:proofErr w:type="spellEnd"/>
            <w:r w:rsidRPr="00B7296C">
              <w:rPr>
                <w:rFonts w:ascii="Arial" w:eastAsia="Times New Roman" w:hAnsi="Arial" w:cs="Arial"/>
                <w:color w:val="000000"/>
                <w:sz w:val="20"/>
                <w:szCs w:val="20"/>
              </w:rPr>
              <w:t xml:space="preserve"> en rekenblad). Evenzogoed zouden we het ontvangen materiaal kunnen beschouwen als drie afzonderlijke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Ook kan het zijn dat een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dat fysiek dezelfde vorm heeft toch beschouwd wordt als bestaande uit meerdere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bijvoorbeeld een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met omvangrijke bijlagen, omdat dit beter aansluit bij het gebruik er van. Organisaties gaan hier verschillend mee om. Om in te spelen op de verschillende beschouwingswijzen hebben we </w:t>
            </w:r>
            <w:r>
              <w:rPr>
                <w:rFonts w:ascii="Arial" w:eastAsia="Times New Roman" w:hAnsi="Arial" w:cs="Arial"/>
                <w:color w:val="000000"/>
                <w:sz w:val="20"/>
                <w:szCs w:val="20"/>
              </w:rPr>
              <w:t xml:space="preserve">INFORMATIEOBJECT </w:t>
            </w:r>
            <w:r w:rsidRPr="00B7296C">
              <w:rPr>
                <w:rFonts w:ascii="Arial" w:eastAsia="Times New Roman" w:hAnsi="Arial" w:cs="Arial"/>
                <w:color w:val="000000"/>
                <w:sz w:val="20"/>
                <w:szCs w:val="20"/>
              </w:rPr>
              <w:t xml:space="preserve">zodanig gemodelleerd dat dit dan wel een zelfstandig (fysiek) </w:t>
            </w:r>
            <w:r>
              <w:rPr>
                <w:rFonts w:ascii="Arial" w:eastAsia="Times New Roman" w:hAnsi="Arial" w:cs="Arial"/>
                <w:color w:val="000000"/>
                <w:sz w:val="20"/>
                <w:szCs w:val="20"/>
              </w:rPr>
              <w:lastRenderedPageBreak/>
              <w:t>informatieobject</w:t>
            </w:r>
            <w:r w:rsidRPr="00B7296C">
              <w:rPr>
                <w:rFonts w:ascii="Arial" w:eastAsia="Times New Roman" w:hAnsi="Arial" w:cs="Arial"/>
                <w:color w:val="000000"/>
                <w:sz w:val="20"/>
                <w:szCs w:val="20"/>
              </w:rPr>
              <w:t xml:space="preserve"> is, het ENKELVOUDIG</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dan wel een groep van bij elkaar horende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en, passend binnen de definitie, het SAMENGESTELD</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Een SAMENGESTELD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bestaat telkens uit twee of meer ENKELVOUDIGE </w:t>
            </w:r>
            <w:proofErr w:type="spellStart"/>
            <w:r>
              <w:rPr>
                <w:rFonts w:ascii="Arial" w:eastAsia="Times New Roman" w:hAnsi="Arial" w:cs="Arial"/>
                <w:color w:val="000000"/>
                <w:sz w:val="20"/>
                <w:szCs w:val="20"/>
              </w:rPr>
              <w:t>INFORMATIEOBJECTen</w:t>
            </w:r>
            <w:proofErr w:type="spellEnd"/>
            <w:r w:rsidRPr="00B7296C">
              <w:rPr>
                <w:rFonts w:ascii="Arial" w:eastAsia="Times New Roman" w:hAnsi="Arial" w:cs="Arial"/>
                <w:color w:val="000000"/>
                <w:sz w:val="20"/>
                <w:szCs w:val="20"/>
              </w:rPr>
              <w:t xml:space="preserve">. Organisaties kunnen er voor kiezen alleen de eerste mogelijkheid, het </w:t>
            </w:r>
            <w:r>
              <w:rPr>
                <w:rFonts w:ascii="Arial" w:eastAsia="Times New Roman" w:hAnsi="Arial" w:cs="Arial"/>
                <w:color w:val="000000"/>
                <w:sz w:val="20"/>
                <w:szCs w:val="20"/>
              </w:rPr>
              <w:t xml:space="preserve">INFORMATIEOBJECT </w:t>
            </w:r>
            <w:r w:rsidRPr="00B7296C">
              <w:rPr>
                <w:rFonts w:ascii="Arial" w:eastAsia="Times New Roman" w:hAnsi="Arial" w:cs="Arial"/>
                <w:color w:val="000000"/>
                <w:sz w:val="20"/>
                <w:szCs w:val="20"/>
              </w:rPr>
              <w:t xml:space="preserve">als ENKELVOUDIG </w:t>
            </w:r>
            <w:r>
              <w:rPr>
                <w:rFonts w:ascii="Arial" w:eastAsia="Times New Roman" w:hAnsi="Arial" w:cs="Arial"/>
                <w:color w:val="000000"/>
                <w:sz w:val="20"/>
                <w:szCs w:val="20"/>
              </w:rPr>
              <w:t xml:space="preserve">INFORMATIEOBJECT </w:t>
            </w:r>
            <w:r w:rsidRPr="00B7296C">
              <w:rPr>
                <w:rFonts w:ascii="Arial" w:eastAsia="Times New Roman" w:hAnsi="Arial" w:cs="Arial"/>
                <w:color w:val="000000"/>
                <w:sz w:val="20"/>
                <w:szCs w:val="20"/>
              </w:rPr>
              <w:t xml:space="preserve">te implementeren. Wel moeten zij er mee rekening houden dat zij van andere organisaties, via geautomatiseerde berichtenuitwisseling, samengestelde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'aangereikt' krijgen en deze transformeren tot enkelvoudige </w:t>
            </w:r>
            <w:r>
              <w:rPr>
                <w:rFonts w:ascii="Arial" w:eastAsia="Times New Roman" w:hAnsi="Arial" w:cs="Arial"/>
                <w:color w:val="000000"/>
                <w:sz w:val="20"/>
                <w:szCs w:val="20"/>
              </w:rPr>
              <w:t xml:space="preserve"> informatieobject</w:t>
            </w:r>
            <w:r w:rsidRPr="00B7296C">
              <w:rPr>
                <w:rFonts w:ascii="Arial" w:eastAsia="Times New Roman" w:hAnsi="Arial" w:cs="Arial"/>
                <w:color w:val="000000"/>
                <w:sz w:val="20"/>
                <w:szCs w:val="20"/>
              </w:rPr>
              <w:t>en.</w:t>
            </w: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INFORMATIEOBJECT </w:t>
            </w:r>
            <w:r w:rsidRPr="00B7296C">
              <w:rPr>
                <w:rFonts w:ascii="Arial" w:eastAsia="Times New Roman" w:hAnsi="Arial" w:cs="Arial"/>
                <w:color w:val="000000"/>
                <w:sz w:val="20"/>
                <w:szCs w:val="20"/>
              </w:rPr>
              <w:t xml:space="preserve">heeft een N:M-relatie naar ZAAK waarmee we aangeven dat een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relevant kan zijn voor meer dan één zaak. Dit modelleren we via het objecttype ZAAK</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Dit is bijvoorbeeld het geval bij zgn. samengestelde brieven: één brief waarin meerdere zaken aanhangig gemaakt worden zoals een verzoek en een klacht. Door </w:t>
            </w:r>
            <w:r>
              <w:rPr>
                <w:rFonts w:ascii="Arial" w:eastAsia="Times New Roman" w:hAnsi="Arial" w:cs="Arial"/>
                <w:color w:val="000000"/>
                <w:sz w:val="20"/>
                <w:szCs w:val="20"/>
              </w:rPr>
              <w:t xml:space="preserve"> informatieobject</w:t>
            </w:r>
            <w:r w:rsidRPr="00B7296C">
              <w:rPr>
                <w:rFonts w:ascii="Arial" w:eastAsia="Times New Roman" w:hAnsi="Arial" w:cs="Arial"/>
                <w:color w:val="000000"/>
                <w:sz w:val="20"/>
                <w:szCs w:val="20"/>
              </w:rPr>
              <w:t xml:space="preserve">en te registreren en aan een zaak te relateren wordt het archief bij/van de zaak opgebouwd; alle </w:t>
            </w:r>
            <w:r>
              <w:rPr>
                <w:rFonts w:ascii="Arial" w:eastAsia="Times New Roman" w:hAnsi="Arial" w:cs="Arial"/>
                <w:color w:val="000000"/>
                <w:sz w:val="20"/>
                <w:szCs w:val="20"/>
              </w:rPr>
              <w:t xml:space="preserve"> informatieobject</w:t>
            </w:r>
            <w:r w:rsidRPr="00B7296C">
              <w:rPr>
                <w:rFonts w:ascii="Arial" w:eastAsia="Times New Roman" w:hAnsi="Arial" w:cs="Arial"/>
                <w:color w:val="000000"/>
                <w:sz w:val="20"/>
                <w:szCs w:val="20"/>
              </w:rPr>
              <w:t xml:space="preserve">en bij een zaak vormen tezamen met de zaakkenmerken het zaakdossier. Het zaakdossier modelleren we dus niet als apart objecttype. Evenmin modelleren we een zgn. objectdossier. Dit betreft immers alle zaken, met bijbehorende kenmerken en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eventueel van bepaalde zaaktypen, die gerelateerd zijn aan een bepaald OBJECT. We hebben er voor gekozen om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niet te modelleren indien zij niet aan een zaak gekoppeld worden d.w.z. niet tot een zaak leiden. Dergelijke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zijn klaarblijkelijk zodanig onbelangrijk dat zij niet archiefwaardig zijn d.w.z. niet bewaard hoeven te worden om te voldoen aan wettelijke en/of administratieve eisen en/of maatschappelijke behoeften. Een </w:t>
            </w:r>
            <w:r>
              <w:rPr>
                <w:rFonts w:ascii="Arial" w:eastAsia="Times New Roman" w:hAnsi="Arial" w:cs="Arial"/>
                <w:color w:val="000000"/>
                <w:sz w:val="20"/>
                <w:szCs w:val="20"/>
              </w:rPr>
              <w:t xml:space="preserve">informatieobject </w:t>
            </w:r>
            <w:r w:rsidRPr="00B7296C">
              <w:rPr>
                <w:rFonts w:ascii="Arial" w:eastAsia="Times New Roman" w:hAnsi="Arial" w:cs="Arial"/>
                <w:color w:val="000000"/>
                <w:sz w:val="20"/>
                <w:szCs w:val="20"/>
              </w:rPr>
              <w:t>zoals hier bedoeld</w:t>
            </w:r>
            <w:r>
              <w:rPr>
                <w:rFonts w:ascii="Arial" w:eastAsia="Times New Roman" w:hAnsi="Arial" w:cs="Arial"/>
                <w:color w:val="000000"/>
                <w:sz w:val="20"/>
                <w:szCs w:val="20"/>
              </w:rPr>
              <w:t>,</w:t>
            </w:r>
            <w:r w:rsidRPr="00B7296C">
              <w:rPr>
                <w:rFonts w:ascii="Arial" w:eastAsia="Times New Roman" w:hAnsi="Arial" w:cs="Arial"/>
                <w:color w:val="000000"/>
                <w:sz w:val="20"/>
                <w:szCs w:val="20"/>
              </w:rPr>
              <w:t xml:space="preserve"> wordt een </w:t>
            </w:r>
            <w:r>
              <w:rPr>
                <w:rFonts w:ascii="Arial" w:eastAsia="Times New Roman" w:hAnsi="Arial" w:cs="Arial"/>
                <w:color w:val="000000"/>
                <w:sz w:val="20"/>
                <w:szCs w:val="20"/>
              </w:rPr>
              <w:t xml:space="preserve">zgn. gearchiveerd </w:t>
            </w:r>
            <w:proofErr w:type="spellStart"/>
            <w:r>
              <w:rPr>
                <w:rFonts w:ascii="Arial" w:eastAsia="Times New Roman" w:hAnsi="Arial" w:cs="Arial"/>
                <w:color w:val="000000"/>
                <w:sz w:val="20"/>
                <w:szCs w:val="20"/>
              </w:rPr>
              <w:t>informatieelement</w:t>
            </w:r>
            <w:proofErr w:type="spellEnd"/>
            <w:r>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t>archiefstuk</w:t>
            </w:r>
            <w:r>
              <w:rPr>
                <w:rFonts w:ascii="Arial" w:eastAsia="Times New Roman" w:hAnsi="Arial" w:cs="Arial"/>
                <w:color w:val="000000"/>
                <w:sz w:val="20"/>
                <w:szCs w:val="20"/>
              </w:rPr>
              <w:t>’;</w:t>
            </w:r>
            <w:r w:rsidRPr="00B7296C">
              <w:rPr>
                <w:rFonts w:ascii="Arial" w:eastAsia="Times New Roman" w:hAnsi="Arial" w:cs="Arial"/>
                <w:color w:val="000000"/>
                <w:sz w:val="20"/>
                <w:szCs w:val="20"/>
              </w:rPr>
              <w:t xml:space="preserve"> in het </w:t>
            </w:r>
            <w:proofErr w:type="spellStart"/>
            <w:r w:rsidRPr="00B7296C">
              <w:rPr>
                <w:rFonts w:ascii="Arial" w:eastAsia="Times New Roman" w:hAnsi="Arial" w:cs="Arial"/>
                <w:color w:val="000000"/>
                <w:sz w:val="20"/>
                <w:szCs w:val="20"/>
              </w:rPr>
              <w:t>engels</w:t>
            </w:r>
            <w:proofErr w:type="spellEnd"/>
            <w:r w:rsidRPr="00B7296C">
              <w:rPr>
                <w:rFonts w:ascii="Arial" w:eastAsia="Times New Roman" w:hAnsi="Arial" w:cs="Arial"/>
                <w:color w:val="000000"/>
                <w:sz w:val="20"/>
                <w:szCs w:val="20"/>
              </w:rPr>
              <w:t xml:space="preserve"> 'record') zo gauw de zaakkenmerken aangeven dat alle daaraan gekoppelde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en gearchiveerd dienen te zijn.</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7247B4" w:rsidRPr="00B7296C" w:rsidRDefault="007247B4" w:rsidP="00A56B22">
            <w:pPr>
              <w:autoSpaceDE w:val="0"/>
              <w:autoSpaceDN w:val="0"/>
              <w:adjustRightInd w:val="0"/>
              <w:spacing w:line="240" w:lineRule="auto"/>
              <w:rPr>
                <w:rFonts w:ascii="Arial" w:eastAsia="Times New Roman" w:hAnsi="Arial" w:cs="Arial"/>
                <w:color w:val="000000"/>
                <w:sz w:val="20"/>
                <w:szCs w:val="20"/>
              </w:rPr>
            </w:pPr>
            <w:del w:id="253" w:author="Arjan" w:date="2014-05-08T16:55:00Z">
              <w:r w:rsidDel="00C32CA4">
                <w:rPr>
                  <w:rFonts w:ascii="Arial" w:eastAsia="Times New Roman" w:hAnsi="Arial" w:cs="Arial"/>
                  <w:color w:val="000000"/>
                  <w:sz w:val="20"/>
                  <w:szCs w:val="20"/>
                </w:rPr>
                <w:delText>De combinatie van ‘</w:delText>
              </w:r>
            </w:del>
            <w:del w:id="254" w:author="Arjan" w:date="2014-04-28T23:46:00Z">
              <w:r w:rsidDel="00A56B22">
                <w:rPr>
                  <w:rFonts w:ascii="Arial" w:eastAsia="Times New Roman" w:hAnsi="Arial" w:cs="Arial"/>
                  <w:color w:val="000000"/>
                  <w:sz w:val="20"/>
                  <w:szCs w:val="20"/>
                </w:rPr>
                <w:delText>Verantwoordelijke o</w:delText>
              </w:r>
            </w:del>
            <w:del w:id="255" w:author="Arjan" w:date="2014-05-08T16:55:00Z">
              <w:r w:rsidDel="00C32CA4">
                <w:rPr>
                  <w:rFonts w:ascii="Arial" w:eastAsia="Times New Roman" w:hAnsi="Arial" w:cs="Arial"/>
                  <w:color w:val="000000"/>
                  <w:sz w:val="20"/>
                  <w:szCs w:val="20"/>
                </w:rPr>
                <w:delText xml:space="preserve">rganisatie’ en </w:delText>
              </w:r>
            </w:del>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identificatie</w:t>
            </w:r>
            <w:proofErr w:type="spellEnd"/>
            <w:r>
              <w:rPr>
                <w:rFonts w:ascii="Arial" w:eastAsia="Times New Roman" w:hAnsi="Arial" w:cs="Arial"/>
                <w:color w:val="000000"/>
                <w:sz w:val="20"/>
                <w:szCs w:val="20"/>
              </w:rPr>
              <w:t>’</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Alle </w:t>
            </w:r>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en die op enigerlei wijze relevant zijn voor het tot een goed einde brengen van een zaak. Een </w:t>
            </w:r>
            <w:r>
              <w:rPr>
                <w:rFonts w:ascii="Arial" w:eastAsia="Times New Roman" w:hAnsi="Arial" w:cs="Arial"/>
                <w:color w:val="000000"/>
                <w:sz w:val="20"/>
                <w:szCs w:val="20"/>
              </w:rPr>
              <w:t xml:space="preserve">informatieobject </w:t>
            </w:r>
            <w:r w:rsidRPr="00B7296C">
              <w:rPr>
                <w:rFonts w:ascii="Arial" w:eastAsia="Times New Roman" w:hAnsi="Arial" w:cs="Arial"/>
                <w:color w:val="000000"/>
                <w:sz w:val="20"/>
                <w:szCs w:val="20"/>
              </w:rPr>
              <w:t>is in dit kader relevant indien</w:t>
            </w:r>
            <w:r>
              <w:rPr>
                <w:rFonts w:ascii="Arial" w:eastAsia="Times New Roman" w:hAnsi="Arial" w:cs="Arial"/>
                <w:color w:val="000000"/>
                <w:sz w:val="20"/>
                <w:szCs w:val="20"/>
              </w:rPr>
              <w:t xml:space="preserve"> het</w:t>
            </w:r>
            <w:r w:rsidRPr="00B7296C">
              <w:rPr>
                <w:rFonts w:ascii="Arial" w:eastAsia="Times New Roman" w:hAnsi="Arial" w:cs="Arial"/>
                <w:color w:val="000000"/>
                <w:sz w:val="20"/>
                <w:szCs w:val="20"/>
              </w:rPr>
              <w:t>:</w:t>
            </w: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 door een behandelaar van de zaak gedeeld wordt met andere betrokkenen bij de zaak (de ondergrens; een </w:t>
            </w:r>
            <w:r>
              <w:rPr>
                <w:rFonts w:ascii="Arial" w:eastAsia="Times New Roman" w:hAnsi="Arial" w:cs="Arial"/>
                <w:color w:val="000000"/>
                <w:sz w:val="20"/>
                <w:szCs w:val="20"/>
              </w:rPr>
              <w:t xml:space="preserve">informatieobject </w:t>
            </w:r>
            <w:r w:rsidRPr="00B7296C">
              <w:rPr>
                <w:rFonts w:ascii="Arial" w:eastAsia="Times New Roman" w:hAnsi="Arial" w:cs="Arial"/>
                <w:color w:val="000000"/>
                <w:sz w:val="20"/>
                <w:szCs w:val="20"/>
              </w:rPr>
              <w:t>wat het persoonlijke domein van de behandelaar van een zaak niet verlaat wordt in dit kader niet relevant geacht),</w:t>
            </w: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 van belang is voor </w:t>
            </w:r>
            <w:proofErr w:type="spellStart"/>
            <w:r w:rsidRPr="00B7296C">
              <w:rPr>
                <w:rFonts w:ascii="Arial" w:eastAsia="Times New Roman" w:hAnsi="Arial" w:cs="Arial"/>
                <w:color w:val="000000"/>
                <w:sz w:val="20"/>
                <w:szCs w:val="20"/>
              </w:rPr>
              <w:t>voor</w:t>
            </w:r>
            <w:proofErr w:type="spellEnd"/>
            <w:r w:rsidRPr="00B7296C">
              <w:rPr>
                <w:rFonts w:ascii="Arial" w:eastAsia="Times New Roman" w:hAnsi="Arial" w:cs="Arial"/>
                <w:color w:val="000000"/>
                <w:sz w:val="20"/>
                <w:szCs w:val="20"/>
              </w:rPr>
              <w:t xml:space="preserve"> de inhoudelijke verantwoording (is de zaak goed afgehandeld), procesverantwoording (is de zaak op de juiste wijze afgehandeld) en/of reconstructie van de zaak, en/of</w:t>
            </w:r>
          </w:p>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bewaard moet worden om te voldoen aan wettelijke en/of administratieve eisen en/of maatschappelijke behoeften.</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lastRenderedPageBreak/>
              <w:t>Kwaliteitsbegrip objecttype</w:t>
            </w: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b/>
                <w:bCs/>
                <w:color w:val="000000"/>
                <w:sz w:val="20"/>
                <w:szCs w:val="20"/>
              </w:rPr>
            </w:pP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bookmarkStart w:id="256" w:name="BKM_CB08FF35_EE64_4504_90CF_835DA32E636C"/>
            <w:bookmarkEnd w:id="256"/>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7247B4">
              <w:rPr>
                <w:rFonts w:ascii="Arial" w:eastAsia="Times New Roman" w:hAnsi="Arial" w:cs="Arial"/>
                <w:color w:val="000000"/>
                <w:sz w:val="20"/>
                <w:szCs w:val="20"/>
              </w:rPr>
              <w:t>Informatieobject</w:t>
            </w:r>
            <w:r w:rsidR="007247B4"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A56B22" w:rsidRPr="00B7296C" w:rsidTr="007247B4">
        <w:tc>
          <w:tcPr>
            <w:tcW w:w="3600" w:type="dxa"/>
            <w:tcBorders>
              <w:top w:val="nil"/>
              <w:left w:val="nil"/>
              <w:bottom w:val="nil"/>
              <w:right w:val="nil"/>
            </w:tcBorders>
          </w:tcPr>
          <w:p w:rsidR="00A56B22" w:rsidRPr="00B7296C" w:rsidRDefault="00A56B22"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A56B22" w:rsidRPr="00B7296C" w:rsidRDefault="00A56B22"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56B22" w:rsidRPr="00CD63CD" w:rsidRDefault="00C32CA4" w:rsidP="007247B4">
            <w:pPr>
              <w:autoSpaceDE w:val="0"/>
              <w:autoSpaceDN w:val="0"/>
              <w:adjustRightInd w:val="0"/>
              <w:spacing w:line="240" w:lineRule="auto"/>
              <w:rPr>
                <w:rFonts w:ascii="Arial" w:hAnsi="Arial" w:cs="Arial"/>
                <w:sz w:val="20"/>
                <w:szCs w:val="20"/>
                <w:lang w:val="en-AU"/>
              </w:rPr>
            </w:pPr>
            <w:proofErr w:type="spellStart"/>
            <w:ins w:id="257" w:author="Arjan" w:date="2014-05-08T16:56:00Z">
              <w:r>
                <w:rPr>
                  <w:rFonts w:ascii="Arial" w:hAnsi="Arial" w:cs="Arial"/>
                  <w:sz w:val="20"/>
                  <w:szCs w:val="20"/>
                  <w:lang w:val="en-AU"/>
                </w:rPr>
                <w:t>Informatieobjectkenmerk</w:t>
              </w:r>
            </w:ins>
            <w:proofErr w:type="spellEnd"/>
          </w:p>
        </w:tc>
        <w:tc>
          <w:tcPr>
            <w:tcW w:w="1350" w:type="dxa"/>
            <w:tcBorders>
              <w:top w:val="nil"/>
              <w:left w:val="nil"/>
              <w:bottom w:val="nil"/>
              <w:right w:val="nil"/>
            </w:tcBorders>
          </w:tcPr>
          <w:p w:rsidR="00A56B22" w:rsidRPr="00CD63CD" w:rsidRDefault="00A56B22" w:rsidP="007247B4">
            <w:pPr>
              <w:autoSpaceDE w:val="0"/>
              <w:autoSpaceDN w:val="0"/>
              <w:adjustRightInd w:val="0"/>
              <w:spacing w:line="240" w:lineRule="auto"/>
              <w:rPr>
                <w:rFonts w:ascii="Arial" w:eastAsia="Times New Roman" w:hAnsi="Arial" w:cs="Arial"/>
                <w:color w:val="000000"/>
                <w:sz w:val="20"/>
                <w:szCs w:val="20"/>
              </w:rPr>
            </w:pPr>
            <w:ins w:id="258" w:author="Arjan" w:date="2014-04-28T23:46:00Z">
              <w:r>
                <w:rPr>
                  <w:rFonts w:ascii="Arial" w:eastAsia="Times New Roman" w:hAnsi="Arial" w:cs="Arial"/>
                  <w:color w:val="000000"/>
                  <w:sz w:val="20"/>
                  <w:szCs w:val="20"/>
                </w:rPr>
                <w:t>KING</w:t>
              </w:r>
            </w:ins>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hAnsi="Arial" w:cs="Arial"/>
                <w:sz w:val="20"/>
                <w:szCs w:val="20"/>
                <w:lang w:val="en-AU"/>
              </w:rPr>
            </w:pPr>
            <w:r w:rsidRPr="00CD63CD">
              <w:rPr>
                <w:rFonts w:ascii="Arial" w:hAnsi="Arial" w:cs="Arial"/>
                <w:sz w:val="20"/>
                <w:szCs w:val="20"/>
                <w:lang w:val="en-AU"/>
              </w:rPr>
              <w:fldChar w:fldCharType="begin" w:fldLock="1"/>
            </w:r>
            <w:r w:rsidR="007247B4" w:rsidRPr="00CD63CD">
              <w:rPr>
                <w:rFonts w:ascii="Arial" w:hAnsi="Arial" w:cs="Arial"/>
                <w:sz w:val="20"/>
                <w:szCs w:val="20"/>
                <w:lang w:val="en-AU"/>
              </w:rPr>
              <w:instrText xml:space="preserve">MERGEFIELD </w:instrText>
            </w:r>
            <w:r w:rsidR="007247B4"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7247B4"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bookmarkStart w:id="259" w:name="BKM_61F9ED59_4DA5_4099_ADAC_8D7FEFDD0F37"/>
            <w:bookmarkEnd w:id="259"/>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7247B4">
              <w:rPr>
                <w:rFonts w:ascii="Arial" w:eastAsia="Times New Roman" w:hAnsi="Arial" w:cs="Arial"/>
                <w:color w:val="000000"/>
                <w:sz w:val="20"/>
                <w:szCs w:val="20"/>
              </w:rPr>
              <w:t>C</w:t>
            </w:r>
            <w:r w:rsidR="007247B4" w:rsidRPr="00B7296C">
              <w:rPr>
                <w:rFonts w:ascii="Arial" w:eastAsia="Times New Roman" w:hAnsi="Arial" w:cs="Arial"/>
                <w:color w:val="000000"/>
                <w:sz w:val="20"/>
                <w:szCs w:val="20"/>
              </w:rPr>
              <w:t>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bookmarkStart w:id="260" w:name="BKM_FFEE3095_1146_4106_A1ED_70A253812FA6"/>
            <w:bookmarkEnd w:id="260"/>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7247B4">
              <w:rPr>
                <w:rFonts w:ascii="Arial" w:eastAsia="Times New Roman" w:hAnsi="Arial" w:cs="Arial"/>
                <w:color w:val="000000"/>
                <w:sz w:val="20"/>
                <w:szCs w:val="20"/>
              </w:rPr>
              <w:t>O</w:t>
            </w:r>
            <w:r w:rsidR="007247B4" w:rsidRPr="00B7296C">
              <w:rPr>
                <w:rFonts w:ascii="Arial" w:eastAsia="Times New Roman" w:hAnsi="Arial" w:cs="Arial"/>
                <w:color w:val="000000"/>
                <w:sz w:val="20"/>
                <w:szCs w:val="20"/>
              </w:rPr>
              <w:t>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bookmarkStart w:id="261" w:name="BKM_21E0EC21_5217_4582_A8B8_CA0EE3EFDFAD"/>
            <w:bookmarkEnd w:id="261"/>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7247B4">
              <w:rPr>
                <w:rFonts w:ascii="Arial" w:eastAsia="Times New Roman" w:hAnsi="Arial" w:cs="Arial"/>
                <w:color w:val="000000"/>
                <w:sz w:val="20"/>
                <w:szCs w:val="20"/>
              </w:rPr>
              <w:t>T</w:t>
            </w:r>
            <w:r w:rsidR="007247B4" w:rsidRPr="00B7296C">
              <w:rPr>
                <w:rFonts w:ascii="Arial" w:eastAsia="Times New Roman" w:hAnsi="Arial" w:cs="Arial"/>
                <w:color w:val="000000"/>
                <w:sz w:val="20"/>
                <w:szCs w:val="20"/>
              </w:rPr>
              <w:t>itel</w:t>
            </w:r>
            <w:r w:rsidRPr="00B7296C">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bookmarkStart w:id="262" w:name="BKM_1DB068B6_3EAE_4d79_B1EC_73905A5994FC"/>
            <w:bookmarkEnd w:id="262"/>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7247B4">
              <w:rPr>
                <w:rFonts w:ascii="Arial" w:eastAsia="Times New Roman" w:hAnsi="Arial" w:cs="Arial"/>
                <w:color w:val="000000"/>
                <w:sz w:val="20"/>
                <w:szCs w:val="20"/>
              </w:rPr>
              <w:t>B</w:t>
            </w:r>
            <w:r w:rsidR="007247B4" w:rsidRPr="00B7296C">
              <w:rPr>
                <w:rFonts w:ascii="Arial" w:eastAsia="Times New Roman" w:hAnsi="Arial" w:cs="Arial"/>
                <w:color w:val="000000"/>
                <w:sz w:val="20"/>
                <w:szCs w:val="20"/>
              </w:rPr>
              <w:t>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hAnsi="Arial" w:cs="Arial"/>
                <w:sz w:val="20"/>
                <w:szCs w:val="20"/>
                <w:lang w:val="en-AU"/>
              </w:rPr>
            </w:pPr>
            <w:proofErr w:type="spellStart"/>
            <w:r>
              <w:rPr>
                <w:rFonts w:ascii="Arial" w:hAnsi="Arial" w:cs="Arial"/>
                <w:sz w:val="20"/>
                <w:szCs w:val="20"/>
                <w:lang w:val="en-AU"/>
              </w:rPr>
              <w:t>Versie</w:t>
            </w:r>
            <w:proofErr w:type="spellEnd"/>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hAnsi="Arial" w:cs="Arial"/>
                <w:sz w:val="20"/>
                <w:szCs w:val="20"/>
                <w:lang w:val="en-AU"/>
              </w:rPr>
            </w:pPr>
            <w:r>
              <w:rPr>
                <w:rFonts w:ascii="Arial" w:hAnsi="Arial" w:cs="Arial"/>
                <w:sz w:val="20"/>
                <w:szCs w:val="20"/>
                <w:lang w:val="en-AU"/>
              </w:rPr>
              <w:t>Status</w:t>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bookmarkStart w:id="263" w:name="BKM_C06162CD_CFEA_4c04_BE26_76BC4DF42A16"/>
            <w:bookmarkEnd w:id="263"/>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7247B4">
              <w:rPr>
                <w:rFonts w:ascii="Arial" w:eastAsia="Times New Roman" w:hAnsi="Arial" w:cs="Arial"/>
                <w:color w:val="000000"/>
                <w:sz w:val="20"/>
                <w:szCs w:val="20"/>
              </w:rPr>
              <w:t>V</w:t>
            </w:r>
            <w:r w:rsidR="007247B4" w:rsidRPr="00B7296C">
              <w:rPr>
                <w:rFonts w:ascii="Arial" w:eastAsia="Times New Roman" w:hAnsi="Arial" w:cs="Arial"/>
                <w:color w:val="000000"/>
                <w:sz w:val="20"/>
                <w:szCs w:val="20"/>
              </w:rPr>
              <w:t>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bookmarkStart w:id="264" w:name="BKM_A7A897CF_ECB5_45c1_A0CD_698E1D66F2CF"/>
            <w:bookmarkEnd w:id="264"/>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7247B4" w:rsidRPr="00B7296C">
              <w:rPr>
                <w:rFonts w:ascii="Arial" w:eastAsia="Times New Roman" w:hAnsi="Arial" w:cs="Arial"/>
                <w:color w:val="000000"/>
                <w:sz w:val="20"/>
                <w:szCs w:val="20"/>
              </w:rPr>
              <w:t>Vertrouwelijkaanduiding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hAnsi="Arial" w:cs="Arial"/>
                <w:sz w:val="20"/>
                <w:szCs w:val="20"/>
                <w:lang w:val="en-AU"/>
              </w:rPr>
            </w:pPr>
            <w:proofErr w:type="spellStart"/>
            <w:r>
              <w:rPr>
                <w:rFonts w:ascii="Arial" w:hAnsi="Arial" w:cs="Arial"/>
                <w:sz w:val="20"/>
                <w:szCs w:val="20"/>
                <w:lang w:val="en-AU"/>
              </w:rPr>
              <w:t>Gebruiksrechten</w:t>
            </w:r>
            <w:proofErr w:type="spellEnd"/>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Default="007247B4" w:rsidP="007247B4">
            <w:pPr>
              <w:autoSpaceDE w:val="0"/>
              <w:autoSpaceDN w:val="0"/>
              <w:adjustRightInd w:val="0"/>
              <w:spacing w:line="240" w:lineRule="auto"/>
              <w:rPr>
                <w:rFonts w:ascii="Arial" w:hAnsi="Arial" w:cs="Arial"/>
                <w:sz w:val="20"/>
                <w:szCs w:val="20"/>
                <w:lang w:val="en-AU"/>
              </w:rPr>
            </w:pPr>
            <w:proofErr w:type="spellStart"/>
            <w:r>
              <w:rPr>
                <w:rFonts w:ascii="Arial" w:hAnsi="Arial" w:cs="Arial"/>
                <w:sz w:val="20"/>
                <w:szCs w:val="20"/>
                <w:lang w:val="en-AU"/>
              </w:rPr>
              <w:t>Archiefnominatie</w:t>
            </w:r>
            <w:proofErr w:type="spellEnd"/>
          </w:p>
        </w:tc>
        <w:tc>
          <w:tcPr>
            <w:tcW w:w="1350" w:type="dxa"/>
            <w:tcBorders>
              <w:top w:val="nil"/>
              <w:left w:val="nil"/>
              <w:bottom w:val="nil"/>
              <w:right w:val="nil"/>
            </w:tcBorders>
          </w:tcPr>
          <w:p w:rsidR="007247B4"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Default="007247B4" w:rsidP="007247B4">
            <w:pPr>
              <w:autoSpaceDE w:val="0"/>
              <w:autoSpaceDN w:val="0"/>
              <w:adjustRightInd w:val="0"/>
              <w:spacing w:line="240" w:lineRule="auto"/>
              <w:rPr>
                <w:rFonts w:ascii="Arial" w:hAnsi="Arial" w:cs="Arial"/>
                <w:sz w:val="20"/>
                <w:szCs w:val="20"/>
                <w:lang w:val="en-AU"/>
              </w:rPr>
            </w:pPr>
            <w:proofErr w:type="spellStart"/>
            <w:r>
              <w:rPr>
                <w:rFonts w:ascii="Arial" w:hAnsi="Arial" w:cs="Arial"/>
                <w:sz w:val="20"/>
                <w:szCs w:val="20"/>
                <w:lang w:val="en-AU"/>
              </w:rPr>
              <w:t>Achiefactiedatum</w:t>
            </w:r>
            <w:proofErr w:type="spellEnd"/>
          </w:p>
        </w:tc>
        <w:tc>
          <w:tcPr>
            <w:tcW w:w="1350" w:type="dxa"/>
            <w:tcBorders>
              <w:top w:val="nil"/>
              <w:left w:val="nil"/>
              <w:bottom w:val="nil"/>
              <w:right w:val="nil"/>
            </w:tcBorders>
          </w:tcPr>
          <w:p w:rsidR="007247B4"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7247B4" w:rsidRPr="00B7296C" w:rsidTr="007247B4">
        <w:tc>
          <w:tcPr>
            <w:tcW w:w="360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bookmarkStart w:id="265" w:name="BKM_24277038_EF81_4e10_92BC_68AB8969FE4D"/>
            <w:bookmarkEnd w:id="265"/>
          </w:p>
        </w:tc>
        <w:tc>
          <w:tcPr>
            <w:tcW w:w="108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7247B4">
              <w:rPr>
                <w:rFonts w:ascii="Arial" w:eastAsia="Times New Roman" w:hAnsi="Arial" w:cs="Arial"/>
                <w:color w:val="000000"/>
                <w:sz w:val="20"/>
                <w:szCs w:val="20"/>
              </w:rPr>
              <w:t>A</w:t>
            </w:r>
            <w:r w:rsidR="007247B4" w:rsidRPr="00B7296C">
              <w:rPr>
                <w:rFonts w:ascii="Arial" w:eastAsia="Times New Roman" w:hAnsi="Arial" w:cs="Arial"/>
                <w:color w:val="000000"/>
                <w:sz w:val="20"/>
                <w:szCs w:val="20"/>
              </w:rPr>
              <w:t>uteur</w:t>
            </w:r>
            <w:r w:rsidRPr="00B7296C">
              <w:rPr>
                <w:rFonts w:ascii="Arial" w:hAnsi="Arial" w:cs="Arial"/>
                <w:sz w:val="20"/>
                <w:szCs w:val="20"/>
                <w:lang w:val="en-AU"/>
              </w:rPr>
              <w:fldChar w:fldCharType="end"/>
            </w:r>
          </w:p>
        </w:tc>
        <w:tc>
          <w:tcPr>
            <w:tcW w:w="1350" w:type="dxa"/>
            <w:tcBorders>
              <w:top w:val="nil"/>
              <w:left w:val="nil"/>
              <w:bottom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7247B4" w:rsidRPr="00B7296C" w:rsidTr="007247B4">
        <w:tc>
          <w:tcPr>
            <w:tcW w:w="3600" w:type="dxa"/>
            <w:tcBorders>
              <w:top w:val="nil"/>
              <w:left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7247B4" w:rsidRPr="00B7296C" w:rsidTr="007247B4">
        <w:tc>
          <w:tcPr>
            <w:tcW w:w="3600" w:type="dxa"/>
            <w:tcBorders>
              <w:top w:val="nil"/>
              <w:left w:val="nil"/>
              <w:bottom w:val="single" w:sz="4" w:space="0" w:color="auto"/>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7247B4" w:rsidRPr="00B7296C" w:rsidRDefault="00741825"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7247B4" w:rsidRPr="00B7296C">
              <w:rPr>
                <w:rFonts w:ascii="Arial" w:hAnsi="Arial" w:cs="Arial"/>
                <w:sz w:val="20"/>
                <w:szCs w:val="20"/>
                <w:lang w:val="en-AU"/>
              </w:rPr>
              <w:instrText xml:space="preserve">MERGEFIELD </w:instrText>
            </w:r>
            <w:r w:rsidR="007247B4"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7247B4"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7247B4"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7247B4"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r w:rsidR="007247B4">
              <w:rPr>
                <w:rFonts w:ascii="Arial" w:eastAsia="Times New Roman" w:hAnsi="Arial" w:cs="Arial"/>
                <w:color w:val="000000"/>
                <w:sz w:val="20"/>
                <w:szCs w:val="20"/>
              </w:rPr>
              <w:t>INFORMATIEOBJECT</w:t>
            </w:r>
            <w:r w:rsidR="007247B4"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7247B4" w:rsidRPr="00B7296C">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7247B4" w:rsidRPr="00B7296C" w:rsidRDefault="007247B4" w:rsidP="007247B4">
            <w:pPr>
              <w:autoSpaceDE w:val="0"/>
              <w:autoSpaceDN w:val="0"/>
              <w:adjustRightInd w:val="0"/>
              <w:spacing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bl>
    <w:p w:rsidR="007247B4" w:rsidRDefault="007247B4" w:rsidP="007247B4">
      <w:r>
        <w:br/>
        <w:t>Ook in alle attribuutsoorten en relatiesoorten van INFORMATIEOBJECT (v/h DOCUMENT) vervangen we  de term ‘document’ door ‘informatieobject’. Dit werken we in dit document niet uit (tenzij we de attribuutsoort om andere redenen vermelden), wel in het RGBZ zelf.</w:t>
      </w:r>
    </w:p>
    <w:p w:rsidR="007247B4" w:rsidRDefault="007247B4" w:rsidP="007247B4">
      <w:r>
        <w:t>Zie ook ENKELVOUDIG INFORMATIEOBJECT en SAMENGESTELD INFORMATIEOBJECT.</w:t>
      </w:r>
    </w:p>
    <w:p w:rsidR="007247B4" w:rsidRDefault="007247B4" w:rsidP="007247B4">
      <w:pPr>
        <w:pStyle w:val="Kop3"/>
      </w:pPr>
      <w:bookmarkStart w:id="266" w:name="_Toc378187989"/>
      <w:r>
        <w:t>Unieke aanduiding</w:t>
      </w:r>
      <w:bookmarkEnd w:id="266"/>
    </w:p>
    <w:p w:rsidR="007247B4" w:rsidRDefault="007247B4" w:rsidP="007247B4">
      <w:r>
        <w:t xml:space="preserve">De unieke aanduiding van het Informatieobject wordt </w:t>
      </w:r>
      <w:del w:id="267" w:author="Arjan" w:date="2014-05-08T17:08:00Z">
        <w:r w:rsidDel="00CA5550">
          <w:delText>nu</w:delText>
        </w:r>
      </w:del>
      <w:r>
        <w:t xml:space="preserve"> gevormd door het attribuut Documentidentificatie </w:t>
      </w:r>
      <w:proofErr w:type="spellStart"/>
      <w:r>
        <w:t>cq</w:t>
      </w:r>
      <w:proofErr w:type="spellEnd"/>
      <w:r>
        <w:t xml:space="preserve">. </w:t>
      </w:r>
      <w:proofErr w:type="spellStart"/>
      <w:r>
        <w:t>Informatieobjectidentificatie</w:t>
      </w:r>
      <w:proofErr w:type="spellEnd"/>
      <w:r>
        <w:t xml:space="preserve">. Dit is opgebouwd uit de </w:t>
      </w:r>
      <w:proofErr w:type="spellStart"/>
      <w:r>
        <w:t>CBS-gemeentecode</w:t>
      </w:r>
      <w:proofErr w:type="spellEnd"/>
      <w:r>
        <w:t xml:space="preserve"> van de gemeente die het informatieobject in haar registratie heeft opgenomen, gevolgd door de identificatie die door die gemeente aan </w:t>
      </w:r>
      <w:del w:id="268" w:author="Arjan" w:date="2014-05-08T17:08:00Z">
        <w:r w:rsidDel="00CA5550">
          <w:delText>de zaak</w:delText>
        </w:r>
      </w:del>
      <w:ins w:id="269" w:author="Arjan" w:date="2014-05-08T17:08:00Z">
        <w:r w:rsidR="00CA5550">
          <w:t>het informatieobject</w:t>
        </w:r>
      </w:ins>
      <w:r>
        <w:t xml:space="preserve"> gegeven is. Nu het RGBZ en </w:t>
      </w:r>
      <w:proofErr w:type="spellStart"/>
      <w:r>
        <w:t>StUF-Zkn</w:t>
      </w:r>
      <w:proofErr w:type="spellEnd"/>
      <w:r>
        <w:t xml:space="preserve"> meer en meer ook door andere overheden dan gemeenten gebruikt wordt, moet een oplossing gevonden worden voor het eerste gedeelte van de </w:t>
      </w:r>
      <w:proofErr w:type="spellStart"/>
      <w:r>
        <w:t>Informatieobjectidentificatie</w:t>
      </w:r>
      <w:proofErr w:type="spellEnd"/>
      <w:r>
        <w:t xml:space="preserv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w:t>
      </w:r>
      <w:ins w:id="270" w:author="Arjan" w:date="2014-05-08T17:10:00Z">
        <w:r w:rsidR="00CA5550">
          <w:t xml:space="preserve">en dit deel van de identificatie te vervangen door het RSIN van de </w:t>
        </w:r>
      </w:ins>
      <w:del w:id="271" w:author="Arjan" w:date="2014-05-08T17:10:00Z">
        <w:r w:rsidDel="00CA5550">
          <w:delText>en de unieke aanduiding van de zaak te laten bestaan uit de combinatie van de attribuutsoorten ‘</w:delText>
        </w:r>
      </w:del>
      <w:del w:id="272" w:author="Arjan" w:date="2014-04-28T23:48:00Z">
        <w:r w:rsidDel="00A56B22">
          <w:delText xml:space="preserve">Verantwoordelijke </w:delText>
        </w:r>
      </w:del>
      <w:r>
        <w:t>organisatie</w:t>
      </w:r>
      <w:ins w:id="273" w:author="Arjan" w:date="2014-05-08T17:12:00Z">
        <w:r w:rsidR="005F3B6B" w:rsidRPr="005F3B6B">
          <w:t xml:space="preserve"> </w:t>
        </w:r>
        <w:r w:rsidR="005F3B6B">
          <w:t xml:space="preserve">die het </w:t>
        </w:r>
        <w:proofErr w:type="spellStart"/>
        <w:r w:rsidR="005F3B6B">
          <w:t>informatieobejct</w:t>
        </w:r>
        <w:proofErr w:type="spellEnd"/>
        <w:r w:rsidR="005F3B6B">
          <w:t xml:space="preserve"> </w:t>
        </w:r>
        <w:proofErr w:type="spellStart"/>
        <w:r w:rsidR="005F3B6B">
          <w:lastRenderedPageBreak/>
          <w:t>gecreeerd</w:t>
        </w:r>
        <w:proofErr w:type="spellEnd"/>
        <w:r w:rsidR="005F3B6B">
          <w:t xml:space="preserve"> heeft.</w:t>
        </w:r>
      </w:ins>
      <w:del w:id="274" w:author="Arjan" w:date="2014-05-08T17:12:00Z">
        <w:r w:rsidDel="005F3B6B">
          <w:delText>’ en ‘Informatieobject</w:delText>
        </w:r>
        <w:r w:rsidDel="005F3B6B">
          <w:softHyphen/>
          <w:delText>identificatie’</w:delText>
        </w:r>
      </w:del>
      <w:r>
        <w:t xml:space="preserve">. </w:t>
      </w:r>
      <w:del w:id="275" w:author="Arjan" w:date="2014-05-08T17:12:00Z">
        <w:r w:rsidDel="005F3B6B">
          <w:delText xml:space="preserve">De zojuist genoemde eisen aan de opbouw van de Informatieobjectidentificatie vervallen hiermee. </w:delText>
        </w:r>
      </w:del>
      <w:ins w:id="276" w:author="Arjan" w:date="2014-05-08T17:12:00Z">
        <w:r w:rsidR="005F3B6B">
          <w:t>Daarmee ontstaat een landelijk unieke maar lange identificatie</w:t>
        </w:r>
      </w:ins>
      <w:ins w:id="277" w:author="Arjan" w:date="2014-05-08T17:13:00Z">
        <w:r w:rsidR="005F3B6B">
          <w:t xml:space="preserve"> van het informatieobject</w:t>
        </w:r>
      </w:ins>
      <w:ins w:id="278" w:author="Arjan" w:date="2014-05-08T17:12:00Z">
        <w:r w:rsidR="005F3B6B">
          <w:t xml:space="preserve">. In de mondelinge en schriftelijke communicatie volstaat veelal het interne </w:t>
        </w:r>
      </w:ins>
      <w:ins w:id="279" w:author="Arjan" w:date="2014-05-08T17:13:00Z">
        <w:r w:rsidR="005F3B6B">
          <w:t>‘document</w:t>
        </w:r>
      </w:ins>
      <w:ins w:id="280" w:author="Arjan" w:date="2014-05-08T17:12:00Z">
        <w:r w:rsidR="005F3B6B">
          <w:t>nummer</w:t>
        </w:r>
      </w:ins>
      <w:ins w:id="281" w:author="Arjan" w:date="2014-05-08T17:13:00Z">
        <w:r w:rsidR="005F3B6B">
          <w:t>’</w:t>
        </w:r>
      </w:ins>
      <w:ins w:id="282" w:author="Arjan" w:date="2014-05-08T17:12:00Z">
        <w:r w:rsidR="005F3B6B">
          <w:t xml:space="preserve"> (het tweede gedeelte van </w:t>
        </w:r>
      </w:ins>
      <w:ins w:id="283" w:author="Arjan" w:date="2014-05-08T17:13:00Z">
        <w:r w:rsidR="005F3B6B">
          <w:t xml:space="preserve"> de </w:t>
        </w:r>
      </w:ins>
      <w:ins w:id="284" w:author="Arjan" w:date="2014-05-08T17:12:00Z">
        <w:r w:rsidR="005F3B6B">
          <w:t>identificatie). Dit modelleren we daarom als apart attribuutsoort.</w:t>
        </w:r>
      </w:ins>
      <w:ins w:id="285" w:author="Arjan" w:date="2014-05-08T17:13:00Z">
        <w:r w:rsidR="005F3B6B">
          <w:t xml:space="preserve"> </w:t>
        </w:r>
      </w:ins>
      <w:r>
        <w:t xml:space="preserve">Hieronder specificeren we de betrokken attribuutsoorten. </w:t>
      </w:r>
    </w:p>
    <w:p w:rsidR="007247B4" w:rsidRPr="00B92D60" w:rsidRDefault="007247B4" w:rsidP="007247B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741825"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741825"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741825"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proofErr w:type="spellStart"/>
      <w:r w:rsidRPr="00B92D60">
        <w:rPr>
          <w:rFonts w:ascii="Arial" w:eastAsia="Times New Roman" w:hAnsi="Arial" w:cs="Arial"/>
          <w:b/>
          <w:color w:val="004080"/>
          <w:sz w:val="24"/>
          <w:szCs w:val="24"/>
          <w:lang w:eastAsia="nl-NL"/>
        </w:rPr>
        <w:t>Informatieobjectidentificatie</w:t>
      </w:r>
      <w:proofErr w:type="spellEnd"/>
    </w:p>
    <w:tbl>
      <w:tblPr>
        <w:tblW w:w="9464" w:type="dxa"/>
        <w:tblLayout w:type="fixed"/>
        <w:tblCellMar>
          <w:top w:w="113" w:type="dxa"/>
          <w:bottom w:w="113" w:type="dxa"/>
        </w:tblCellMar>
        <w:tblLook w:val="0000"/>
      </w:tblPr>
      <w:tblGrid>
        <w:gridCol w:w="3794"/>
        <w:gridCol w:w="5670"/>
      </w:tblGrid>
      <w:tr w:rsidR="007247B4" w:rsidTr="007247B4">
        <w:trPr>
          <w:cantSplit/>
        </w:trPr>
        <w:tc>
          <w:tcPr>
            <w:tcW w:w="3794" w:type="dxa"/>
            <w:tcBorders>
              <w:top w:val="single" w:sz="4" w:space="0" w:color="auto"/>
            </w:tcBorders>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Naam attribuutsoort</w:t>
            </w:r>
          </w:p>
        </w:tc>
        <w:tc>
          <w:tcPr>
            <w:tcW w:w="5670" w:type="dxa"/>
            <w:tcBorders>
              <w:top w:val="single" w:sz="4" w:space="0" w:color="auto"/>
            </w:tcBorders>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Informatieobject</w:t>
            </w:r>
            <w:r w:rsidRPr="00661525">
              <w:rPr>
                <w:rFonts w:ascii="Arial" w:eastAsia="Times New Roman" w:hAnsi="Arial" w:cs="Arial"/>
                <w:color w:val="000000"/>
                <w:sz w:val="20"/>
                <w:szCs w:val="20"/>
              </w:rPr>
              <w:t>identificatie</w:t>
            </w:r>
            <w:proofErr w:type="spellEnd"/>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attribuutsoort</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KING op basis van de Dublin Core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Code attribuutsoort </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proofErr w:type="spellStart"/>
            <w:r w:rsidRPr="00661525">
              <w:rPr>
                <w:rFonts w:ascii="Arial" w:eastAsia="Times New Roman" w:hAnsi="Arial" w:cs="Arial"/>
                <w:b/>
                <w:bCs/>
                <w:color w:val="000000"/>
                <w:sz w:val="20"/>
                <w:szCs w:val="20"/>
              </w:rPr>
              <w:t>XML-tag</w:t>
            </w:r>
            <w:proofErr w:type="spellEnd"/>
            <w:r w:rsidRPr="00661525">
              <w:rPr>
                <w:rFonts w:ascii="Arial" w:eastAsia="Times New Roman" w:hAnsi="Arial" w:cs="Arial"/>
                <w:b/>
                <w:bCs/>
                <w:color w:val="000000"/>
                <w:sz w:val="20"/>
                <w:szCs w:val="20"/>
              </w:rPr>
              <w:t xml:space="preserve"> attribuutsoort</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identificatie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Definitie attribuutsoort</w:t>
            </w:r>
          </w:p>
        </w:tc>
        <w:tc>
          <w:tcPr>
            <w:tcW w:w="5670" w:type="dxa"/>
            <w:shd w:val="clear" w:color="auto" w:fill="auto"/>
          </w:tcPr>
          <w:p w:rsidR="007247B4" w:rsidRPr="00661525" w:rsidRDefault="007247B4" w:rsidP="00CA5550">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 xml:space="preserve">Een binnen </w:t>
            </w:r>
            <w:del w:id="286" w:author="Arjan" w:date="2014-05-08T17:02:00Z">
              <w:r w:rsidRPr="00661525" w:rsidDel="00CA5550">
                <w:rPr>
                  <w:rFonts w:ascii="Arial" w:eastAsia="Times New Roman" w:hAnsi="Arial" w:cs="Arial"/>
                  <w:color w:val="000000"/>
                  <w:sz w:val="20"/>
                  <w:szCs w:val="20"/>
                </w:rPr>
                <w:delText xml:space="preserve">een gegeven </w:delText>
              </w:r>
            </w:del>
            <w:ins w:id="287" w:author="Arjan" w:date="2014-05-08T17:02:00Z">
              <w:r w:rsidR="00CA5550">
                <w:rPr>
                  <w:rFonts w:ascii="Arial" w:eastAsia="Times New Roman" w:hAnsi="Arial" w:cs="Arial"/>
                  <w:color w:val="000000"/>
                  <w:sz w:val="20"/>
                  <w:szCs w:val="20"/>
                </w:rPr>
                <w:t xml:space="preserve">landelijke </w:t>
              </w:r>
            </w:ins>
            <w:r w:rsidRPr="00661525">
              <w:rPr>
                <w:rFonts w:ascii="Arial" w:eastAsia="Times New Roman" w:hAnsi="Arial" w:cs="Arial"/>
                <w:color w:val="000000"/>
                <w:sz w:val="20"/>
                <w:szCs w:val="20"/>
              </w:rPr>
              <w:t xml:space="preserve">context ondubbelzinnige referentie naar het </w:t>
            </w:r>
            <w:del w:id="288" w:author="Arjan" w:date="2014-04-28T23:58:00Z">
              <w:r w:rsidRPr="00661525" w:rsidDel="006D5FFC">
                <w:rPr>
                  <w:rFonts w:ascii="Arial" w:eastAsia="Times New Roman" w:hAnsi="Arial" w:cs="Arial"/>
                  <w:color w:val="000000"/>
                  <w:sz w:val="20"/>
                  <w:szCs w:val="20"/>
                </w:rPr>
                <w:delText>document</w:delText>
              </w:r>
            </w:del>
            <w:ins w:id="289" w:author="Arjan" w:date="2014-04-28T23:58:00Z">
              <w:r w:rsidR="006D5FFC">
                <w:rPr>
                  <w:rFonts w:ascii="Arial" w:eastAsia="Times New Roman" w:hAnsi="Arial" w:cs="Arial"/>
                  <w:color w:val="000000"/>
                  <w:sz w:val="20"/>
                  <w:szCs w:val="20"/>
                </w:rPr>
                <w:t>informatieobject</w:t>
              </w:r>
            </w:ins>
            <w:r w:rsidRPr="00661525">
              <w:rPr>
                <w:rFonts w:ascii="Arial" w:eastAsia="Times New Roman" w:hAnsi="Arial" w:cs="Arial"/>
                <w:color w:val="000000"/>
                <w:sz w:val="20"/>
                <w:szCs w:val="20"/>
              </w:rPr>
              <w:t>.</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definitie attribuutsoort</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KING op basis van de Dublin Core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Datum opname attribuutsoort</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 juni 2008</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Toelichting attribuutsoort</w:t>
            </w:r>
          </w:p>
        </w:tc>
        <w:tc>
          <w:tcPr>
            <w:tcW w:w="5670" w:type="dxa"/>
            <w:shd w:val="clear" w:color="auto" w:fill="auto"/>
          </w:tcPr>
          <w:p w:rsidR="007247B4" w:rsidRDefault="007247B4" w:rsidP="007247B4">
            <w:pPr>
              <w:autoSpaceDE w:val="0"/>
              <w:autoSpaceDN w:val="0"/>
              <w:adjustRightInd w:val="0"/>
              <w:spacing w:line="240" w:lineRule="auto"/>
              <w:rPr>
                <w:ins w:id="290" w:author="Arjan" w:date="2014-05-08T17:15:00Z"/>
                <w:rFonts w:ascii="Arial" w:eastAsia="Times New Roman" w:hAnsi="Arial" w:cs="Arial"/>
                <w:color w:val="000000"/>
                <w:sz w:val="20"/>
                <w:szCs w:val="20"/>
              </w:rPr>
            </w:pPr>
            <w:r w:rsidRPr="00661525">
              <w:rPr>
                <w:rFonts w:ascii="Arial" w:eastAsia="Times New Roman" w:hAnsi="Arial" w:cs="Arial"/>
                <w:color w:val="000000"/>
                <w:sz w:val="20"/>
                <w:szCs w:val="20"/>
              </w:rPr>
              <w:t>Het gaat om een uniek kenmerk</w:t>
            </w:r>
            <w:r>
              <w:rPr>
                <w:rFonts w:ascii="Arial" w:eastAsia="Times New Roman" w:hAnsi="Arial" w:cs="Arial"/>
                <w:color w:val="000000"/>
                <w:sz w:val="20"/>
                <w:szCs w:val="20"/>
              </w:rPr>
              <w:t>,</w:t>
            </w:r>
            <w:r w:rsidRPr="00661525">
              <w:rPr>
                <w:rFonts w:ascii="Arial" w:eastAsia="Times New Roman" w:hAnsi="Arial" w:cs="Arial"/>
                <w:color w:val="000000"/>
                <w:sz w:val="20"/>
                <w:szCs w:val="20"/>
              </w:rPr>
              <w:t xml:space="preserve"> gevormd door een reeks letters</w:t>
            </w:r>
            <w:r>
              <w:rPr>
                <w:rFonts w:ascii="Arial" w:eastAsia="Times New Roman" w:hAnsi="Arial" w:cs="Arial"/>
                <w:color w:val="000000"/>
                <w:sz w:val="20"/>
                <w:szCs w:val="20"/>
              </w:rPr>
              <w:t>,</w:t>
            </w:r>
            <w:r w:rsidRPr="00661525">
              <w:rPr>
                <w:rFonts w:ascii="Arial" w:eastAsia="Times New Roman" w:hAnsi="Arial" w:cs="Arial"/>
                <w:color w:val="000000"/>
                <w:sz w:val="20"/>
                <w:szCs w:val="20"/>
              </w:rPr>
              <w:t xml:space="preserve"> cijfers</w:t>
            </w:r>
            <w:r>
              <w:rPr>
                <w:rFonts w:ascii="Arial" w:eastAsia="Times New Roman" w:hAnsi="Arial" w:cs="Arial"/>
                <w:color w:val="000000"/>
                <w:sz w:val="20"/>
                <w:szCs w:val="20"/>
              </w:rPr>
              <w:t xml:space="preserve"> en/of leestekens</w:t>
            </w:r>
            <w:r w:rsidRPr="00661525">
              <w:rPr>
                <w:rFonts w:ascii="Arial" w:eastAsia="Times New Roman" w:hAnsi="Arial" w:cs="Arial"/>
                <w:color w:val="000000"/>
                <w:sz w:val="20"/>
                <w:szCs w:val="20"/>
              </w:rPr>
              <w:t xml:space="preserve">, dat het </w:t>
            </w:r>
            <w:r>
              <w:rPr>
                <w:rFonts w:ascii="Arial" w:eastAsia="Times New Roman" w:hAnsi="Arial" w:cs="Arial"/>
                <w:color w:val="000000"/>
                <w:sz w:val="20"/>
                <w:szCs w:val="20"/>
              </w:rPr>
              <w:t xml:space="preserve">informatieobject </w:t>
            </w:r>
            <w:ins w:id="291" w:author="Arjan" w:date="2014-05-08T17:05:00Z">
              <w:r w:rsidR="00CA5550">
                <w:rPr>
                  <w:rFonts w:ascii="Arial" w:eastAsia="Times New Roman" w:hAnsi="Arial" w:cs="Arial"/>
                  <w:color w:val="000000"/>
                  <w:sz w:val="20"/>
                  <w:szCs w:val="20"/>
                </w:rPr>
                <w:t xml:space="preserve">landelijk </w:t>
              </w:r>
            </w:ins>
            <w:r>
              <w:rPr>
                <w:rFonts w:ascii="Arial" w:eastAsia="Times New Roman" w:hAnsi="Arial" w:cs="Arial"/>
                <w:color w:val="000000"/>
                <w:sz w:val="20"/>
                <w:szCs w:val="20"/>
              </w:rPr>
              <w:t xml:space="preserve">uniek </w:t>
            </w:r>
            <w:r w:rsidRPr="00661525">
              <w:rPr>
                <w:rFonts w:ascii="Arial" w:eastAsia="Times New Roman" w:hAnsi="Arial" w:cs="Arial"/>
                <w:color w:val="000000"/>
                <w:sz w:val="20"/>
                <w:szCs w:val="20"/>
              </w:rPr>
              <w:t>identificeert</w:t>
            </w:r>
            <w:del w:id="292" w:author="Arjan" w:date="2014-05-08T17:04:00Z">
              <w:r w:rsidDel="00CA5550">
                <w:rPr>
                  <w:rFonts w:ascii="Arial" w:eastAsia="Times New Roman" w:hAnsi="Arial" w:cs="Arial"/>
                  <w:color w:val="000000"/>
                  <w:sz w:val="20"/>
                  <w:szCs w:val="20"/>
                </w:rPr>
                <w:delText xml:space="preserve"> binnen de </w:delText>
              </w:r>
              <w:r w:rsidRPr="00480EB1" w:rsidDel="00CA5550">
                <w:rPr>
                  <w:rFonts w:ascii="Arial" w:eastAsia="Times New Roman" w:hAnsi="Arial" w:cs="Arial"/>
                  <w:color w:val="000000"/>
                  <w:sz w:val="20"/>
                  <w:szCs w:val="20"/>
                </w:rPr>
                <w:delText>organisatie die het document in beheer heeft</w:delText>
              </w:r>
              <w:r w:rsidDel="00CA5550">
                <w:rPr>
                  <w:rFonts w:ascii="Arial" w:eastAsia="Times New Roman" w:hAnsi="Arial" w:cs="Arial"/>
                  <w:color w:val="000000"/>
                  <w:sz w:val="20"/>
                  <w:szCs w:val="20"/>
                </w:rPr>
                <w:delText xml:space="preserve"> </w:delText>
              </w:r>
              <w:r w:rsidDel="00CA5550">
                <w:rPr>
                  <w:rFonts w:cs="Arial"/>
                  <w:color w:val="000000"/>
                  <w:szCs w:val="20"/>
                </w:rPr>
                <w:delText>(cq. de ‘gegeven context’)</w:delText>
              </w:r>
            </w:del>
            <w:r>
              <w:rPr>
                <w:rFonts w:ascii="Arial" w:eastAsia="Times New Roman" w:hAnsi="Arial" w:cs="Arial"/>
                <w:color w:val="000000"/>
                <w:sz w:val="20"/>
                <w:szCs w:val="20"/>
              </w:rPr>
              <w:t>.</w:t>
            </w:r>
            <w:r w:rsidRPr="00661525">
              <w:rPr>
                <w:rFonts w:ascii="Arial" w:eastAsia="Times New Roman" w:hAnsi="Arial" w:cs="Arial"/>
                <w:color w:val="000000"/>
                <w:sz w:val="20"/>
                <w:szCs w:val="20"/>
              </w:rPr>
              <w:t xml:space="preserve"> </w:t>
            </w:r>
            <w:r w:rsidRPr="00480EB1">
              <w:rPr>
                <w:rFonts w:ascii="Arial" w:eastAsia="Times New Roman" w:hAnsi="Arial" w:cs="Arial"/>
                <w:color w:val="000000"/>
                <w:sz w:val="20"/>
                <w:szCs w:val="20"/>
              </w:rPr>
              <w:t xml:space="preserve">Door </w:t>
            </w:r>
            <w:ins w:id="293" w:author="Arjan" w:date="2014-05-08T17:04:00Z">
              <w:r w:rsidR="00CA5550">
                <w:rPr>
                  <w:rFonts w:ascii="Arial" w:eastAsia="Times New Roman" w:hAnsi="Arial" w:cs="Arial"/>
                  <w:color w:val="000000"/>
                  <w:sz w:val="20"/>
                  <w:szCs w:val="20"/>
                </w:rPr>
                <w:t xml:space="preserve">de </w:t>
              </w:r>
            </w:ins>
            <w:r w:rsidRPr="00480EB1">
              <w:rPr>
                <w:rFonts w:ascii="Arial" w:eastAsia="Times New Roman" w:hAnsi="Arial" w:cs="Arial"/>
                <w:color w:val="000000"/>
                <w:sz w:val="20"/>
                <w:szCs w:val="20"/>
              </w:rPr>
              <w:t xml:space="preserve">combinatie </w:t>
            </w:r>
            <w:del w:id="294" w:author="Arjan" w:date="2014-05-08T17:05:00Z">
              <w:r w:rsidRPr="00480EB1" w:rsidDel="00CA5550">
                <w:rPr>
                  <w:rFonts w:ascii="Arial" w:eastAsia="Times New Roman" w:hAnsi="Arial" w:cs="Arial"/>
                  <w:color w:val="000000"/>
                  <w:sz w:val="20"/>
                  <w:szCs w:val="20"/>
                </w:rPr>
                <w:delText xml:space="preserve">met </w:delText>
              </w:r>
            </w:del>
            <w:ins w:id="295" w:author="Arjan" w:date="2014-05-08T17:05:00Z">
              <w:r w:rsidR="00CA5550">
                <w:rPr>
                  <w:rFonts w:ascii="Arial" w:eastAsia="Times New Roman" w:hAnsi="Arial" w:cs="Arial"/>
                  <w:color w:val="000000"/>
                  <w:sz w:val="20"/>
                  <w:szCs w:val="20"/>
                </w:rPr>
                <w:t>van</w:t>
              </w:r>
              <w:r w:rsidR="00CA5550" w:rsidRPr="00480EB1">
                <w:rPr>
                  <w:rFonts w:ascii="Arial" w:eastAsia="Times New Roman" w:hAnsi="Arial" w:cs="Arial"/>
                  <w:color w:val="000000"/>
                  <w:sz w:val="20"/>
                  <w:szCs w:val="20"/>
                </w:rPr>
                <w:t xml:space="preserve"> </w:t>
              </w:r>
            </w:ins>
            <w:r w:rsidRPr="00480EB1">
              <w:rPr>
                <w:rFonts w:ascii="Arial" w:eastAsia="Times New Roman" w:hAnsi="Arial" w:cs="Arial"/>
                <w:color w:val="000000"/>
                <w:sz w:val="20"/>
                <w:szCs w:val="20"/>
              </w:rPr>
              <w:t>het RSIN</w:t>
            </w:r>
            <w:ins w:id="296" w:author="Arjan" w:date="2014-05-08T17:06:00Z">
              <w:r w:rsidR="00CA5550">
                <w:rPr>
                  <w:rFonts w:ascii="Arial" w:eastAsia="Times New Roman" w:hAnsi="Arial" w:cs="Arial"/>
                  <w:color w:val="000000"/>
                  <w:sz w:val="20"/>
                  <w:szCs w:val="20"/>
                </w:rPr>
                <w:t>,</w:t>
              </w:r>
            </w:ins>
            <w:r w:rsidRPr="00480EB1">
              <w:rPr>
                <w:rFonts w:ascii="Arial" w:eastAsia="Times New Roman" w:hAnsi="Arial" w:cs="Arial"/>
                <w:color w:val="000000"/>
                <w:sz w:val="20"/>
                <w:szCs w:val="20"/>
              </w:rPr>
              <w:t xml:space="preserve"> van d</w:t>
            </w:r>
            <w:del w:id="297" w:author="Arjan" w:date="2014-05-08T17:05:00Z">
              <w:r w:rsidRPr="00480EB1" w:rsidDel="00CA5550">
                <w:rPr>
                  <w:rFonts w:ascii="Arial" w:eastAsia="Times New Roman" w:hAnsi="Arial" w:cs="Arial"/>
                  <w:color w:val="000000"/>
                  <w:sz w:val="20"/>
                  <w:szCs w:val="20"/>
                </w:rPr>
                <w:delText>i</w:delText>
              </w:r>
            </w:del>
            <w:r w:rsidRPr="00480EB1">
              <w:rPr>
                <w:rFonts w:ascii="Arial" w:eastAsia="Times New Roman" w:hAnsi="Arial" w:cs="Arial"/>
                <w:color w:val="000000"/>
                <w:sz w:val="20"/>
                <w:szCs w:val="20"/>
              </w:rPr>
              <w:t>e organisatie</w:t>
            </w:r>
            <w:ins w:id="298" w:author="Arjan" w:date="2014-05-08T17:05:00Z">
              <w:r w:rsidR="00CA5550">
                <w:rPr>
                  <w:rFonts w:ascii="Arial" w:eastAsia="Times New Roman" w:hAnsi="Arial" w:cs="Arial"/>
                  <w:color w:val="000000"/>
                  <w:sz w:val="20"/>
                  <w:szCs w:val="20"/>
                </w:rPr>
                <w:t xml:space="preserve"> die he</w:t>
              </w:r>
            </w:ins>
            <w:ins w:id="299" w:author="Arjan" w:date="2014-05-08T17:06:00Z">
              <w:r w:rsidR="00CA5550">
                <w:rPr>
                  <w:rFonts w:ascii="Arial" w:eastAsia="Times New Roman" w:hAnsi="Arial" w:cs="Arial"/>
                  <w:color w:val="000000"/>
                  <w:sz w:val="20"/>
                  <w:szCs w:val="20"/>
                </w:rPr>
                <w:t>t informatieobject heeft gecreëerd</w:t>
              </w:r>
            </w:ins>
            <w:r w:rsidRPr="00480EB1">
              <w:rPr>
                <w:rFonts w:ascii="Arial" w:eastAsia="Times New Roman" w:hAnsi="Arial" w:cs="Arial"/>
                <w:color w:val="000000"/>
                <w:sz w:val="20"/>
                <w:szCs w:val="20"/>
              </w:rPr>
              <w:t xml:space="preserve">, </w:t>
            </w:r>
            <w:ins w:id="300" w:author="Arjan" w:date="2014-05-08T17:07:00Z">
              <w:r w:rsidR="00CA5550">
                <w:rPr>
                  <w:rFonts w:ascii="Arial" w:eastAsia="Times New Roman" w:hAnsi="Arial" w:cs="Arial"/>
                  <w:color w:val="000000"/>
                  <w:sz w:val="20"/>
                  <w:szCs w:val="20"/>
                </w:rPr>
                <w:t xml:space="preserve">en de waarde van de attribuutsoort </w:t>
              </w:r>
              <w:proofErr w:type="spellStart"/>
              <w:r w:rsidR="00CA5550">
                <w:rPr>
                  <w:rFonts w:ascii="Arial" w:eastAsia="Times New Roman" w:hAnsi="Arial" w:cs="Arial"/>
                  <w:color w:val="000000"/>
                  <w:sz w:val="20"/>
                  <w:szCs w:val="20"/>
                </w:rPr>
                <w:t>Informatieobjectkenmerk</w:t>
              </w:r>
            </w:ins>
            <w:proofErr w:type="spellEnd"/>
            <w:del w:id="301" w:author="Arjan" w:date="2014-05-08T17:07:00Z">
              <w:r w:rsidRPr="00480EB1" w:rsidDel="00CA5550">
                <w:rPr>
                  <w:rFonts w:ascii="Arial" w:eastAsia="Times New Roman" w:hAnsi="Arial" w:cs="Arial"/>
                  <w:color w:val="000000"/>
                  <w:sz w:val="20"/>
                  <w:szCs w:val="20"/>
                </w:rPr>
                <w:delText>als waarde van de attribuutsoort ‘</w:delText>
              </w:r>
            </w:del>
            <w:del w:id="302" w:author="Arjan" w:date="2014-04-28T23:59:00Z">
              <w:r w:rsidRPr="00480EB1" w:rsidDel="006D5FFC">
                <w:rPr>
                  <w:rFonts w:ascii="Arial" w:eastAsia="Times New Roman" w:hAnsi="Arial" w:cs="Arial"/>
                  <w:color w:val="000000"/>
                  <w:sz w:val="20"/>
                  <w:szCs w:val="20"/>
                </w:rPr>
                <w:delText>Verantwoordelijke o</w:delText>
              </w:r>
            </w:del>
            <w:del w:id="303" w:author="Arjan" w:date="2014-05-08T17:07:00Z">
              <w:r w:rsidRPr="00480EB1" w:rsidDel="00CA5550">
                <w:rPr>
                  <w:rFonts w:ascii="Arial" w:eastAsia="Times New Roman" w:hAnsi="Arial" w:cs="Arial"/>
                  <w:color w:val="000000"/>
                  <w:sz w:val="20"/>
                  <w:szCs w:val="20"/>
                </w:rPr>
                <w:delText>rganisatie’,</w:delText>
              </w:r>
            </w:del>
            <w:r w:rsidRPr="00480EB1">
              <w:rPr>
                <w:rFonts w:ascii="Arial" w:eastAsia="Times New Roman" w:hAnsi="Arial" w:cs="Arial"/>
                <w:color w:val="000000"/>
                <w:sz w:val="20"/>
                <w:szCs w:val="20"/>
              </w:rPr>
              <w:t xml:space="preserve"> wordt een voor geheel Nederland unieke aanduiding van </w:t>
            </w:r>
            <w:del w:id="304" w:author="Arjan" w:date="2014-05-08T17:07:00Z">
              <w:r w:rsidRPr="00480EB1" w:rsidDel="00CA5550">
                <w:rPr>
                  <w:rFonts w:ascii="Arial" w:eastAsia="Times New Roman" w:hAnsi="Arial" w:cs="Arial"/>
                  <w:color w:val="000000"/>
                  <w:sz w:val="20"/>
                  <w:szCs w:val="20"/>
                </w:rPr>
                <w:delText xml:space="preserve">documenten </w:delText>
              </w:r>
            </w:del>
            <w:ins w:id="305" w:author="Arjan" w:date="2014-05-08T17:07:00Z">
              <w:r w:rsidR="00CA5550">
                <w:rPr>
                  <w:rFonts w:ascii="Arial" w:eastAsia="Times New Roman" w:hAnsi="Arial" w:cs="Arial"/>
                  <w:color w:val="000000"/>
                  <w:sz w:val="20"/>
                  <w:szCs w:val="20"/>
                </w:rPr>
                <w:t>informatieobject</w:t>
              </w:r>
              <w:r w:rsidR="00CA5550" w:rsidRPr="00480EB1">
                <w:rPr>
                  <w:rFonts w:ascii="Arial" w:eastAsia="Times New Roman" w:hAnsi="Arial" w:cs="Arial"/>
                  <w:color w:val="000000"/>
                  <w:sz w:val="20"/>
                  <w:szCs w:val="20"/>
                </w:rPr>
                <w:t xml:space="preserve">en </w:t>
              </w:r>
            </w:ins>
            <w:r w:rsidRPr="00480EB1">
              <w:rPr>
                <w:rFonts w:ascii="Arial" w:eastAsia="Times New Roman" w:hAnsi="Arial" w:cs="Arial"/>
                <w:color w:val="000000"/>
                <w:sz w:val="20"/>
                <w:szCs w:val="20"/>
              </w:rPr>
              <w:t>verkregen.</w:t>
            </w:r>
          </w:p>
          <w:p w:rsidR="005F3B6B" w:rsidRDefault="005F3B6B" w:rsidP="005F3B6B">
            <w:pPr>
              <w:autoSpaceDE w:val="0"/>
              <w:autoSpaceDN w:val="0"/>
              <w:adjustRightInd w:val="0"/>
              <w:spacing w:line="240" w:lineRule="auto"/>
              <w:rPr>
                <w:ins w:id="306" w:author="Arjan" w:date="2014-05-08T17:15:00Z"/>
                <w:rFonts w:ascii="Arial" w:eastAsia="Times New Roman" w:hAnsi="Arial" w:cs="Arial"/>
                <w:color w:val="000000"/>
                <w:sz w:val="20"/>
                <w:szCs w:val="20"/>
              </w:rPr>
            </w:pPr>
            <w:ins w:id="307" w:author="Arjan" w:date="2014-05-08T17:15:00Z">
              <w:r>
                <w:rPr>
                  <w:rFonts w:ascii="Arial" w:eastAsia="Times New Roman" w:hAnsi="Arial" w:cs="Arial"/>
                  <w:color w:val="000000"/>
                  <w:sz w:val="20"/>
                  <w:szCs w:val="20"/>
                </w:rPr>
                <w:t xml:space="preserve">Deze identificatie wijzigt niet, ook niet indien het informatieobject wordt gebruikt door een andere organisatie (het staat die organisatie vrij om een kopie te maken van het informatieobject en daaraan een eigen identificatie te geven; er is dan sprake van twee inhoudelijke gelijke informatieobjecten). </w:t>
              </w:r>
            </w:ins>
          </w:p>
          <w:p w:rsidR="005F3B6B" w:rsidRDefault="005F3B6B" w:rsidP="005F3B6B">
            <w:pPr>
              <w:autoSpaceDE w:val="0"/>
              <w:autoSpaceDN w:val="0"/>
              <w:adjustRightInd w:val="0"/>
              <w:spacing w:line="240" w:lineRule="auto"/>
              <w:rPr>
                <w:rFonts w:ascii="Arial" w:eastAsia="Times New Roman" w:hAnsi="Arial" w:cs="Arial"/>
                <w:color w:val="000000"/>
                <w:sz w:val="20"/>
                <w:szCs w:val="20"/>
              </w:rPr>
            </w:pPr>
            <w:ins w:id="308" w:author="Arjan" w:date="2014-05-08T17:15:00Z">
              <w:r w:rsidRPr="00480EB1">
                <w:rPr>
                  <w:rFonts w:ascii="Arial" w:eastAsia="Times New Roman" w:hAnsi="Arial" w:cs="Arial"/>
                  <w:color w:val="000000"/>
                  <w:sz w:val="20"/>
                  <w:szCs w:val="20"/>
                </w:rPr>
                <w:t xml:space="preserve">Het RSIN </w:t>
              </w:r>
              <w:r>
                <w:rPr>
                  <w:rFonts w:ascii="Arial" w:eastAsia="Times New Roman" w:hAnsi="Arial" w:cs="Arial"/>
                  <w:color w:val="000000"/>
                  <w:sz w:val="20"/>
                  <w:szCs w:val="20"/>
                </w:rPr>
                <w:t xml:space="preserve">is het </w:t>
              </w:r>
              <w:r w:rsidRPr="00480EB1">
                <w:rPr>
                  <w:rFonts w:ascii="Arial" w:eastAsia="Times New Roman" w:hAnsi="Arial" w:cs="Arial"/>
                  <w:color w:val="000000"/>
                  <w:sz w:val="20"/>
                  <w:szCs w:val="20"/>
                </w:rPr>
                <w:t xml:space="preserve">Rechtspersonen en Samenwerkingsverbanden </w:t>
              </w:r>
              <w:proofErr w:type="spellStart"/>
              <w:r w:rsidRPr="00480EB1">
                <w:rPr>
                  <w:rFonts w:ascii="Arial" w:eastAsia="Times New Roman" w:hAnsi="Arial" w:cs="Arial"/>
                  <w:color w:val="000000"/>
                  <w:sz w:val="20"/>
                  <w:szCs w:val="20"/>
                </w:rPr>
                <w:t>InformatieNummer</w:t>
              </w:r>
              <w:proofErr w:type="spellEnd"/>
              <w:r w:rsidRPr="00480EB1">
                <w:rPr>
                  <w:rFonts w:ascii="Arial" w:eastAsia="Times New Roman" w:hAnsi="Arial" w:cs="Arial"/>
                  <w:color w:val="000000"/>
                  <w:sz w:val="20"/>
                  <w:szCs w:val="20"/>
                </w:rPr>
                <w:t xml:space="preserve"> zoals dat door de KvK in het NHR aan elk rechtspersoon en samenwerkingsverband is toegekend. Dit identificeert uniek de organisatie, zijnde een rechtspersoon of samenwerkingsverband, dat het </w:t>
              </w:r>
            </w:ins>
            <w:proofErr w:type="spellStart"/>
            <w:ins w:id="309" w:author="Arjan" w:date="2014-05-08T17:16:00Z">
              <w:r>
                <w:rPr>
                  <w:rFonts w:ascii="Arial" w:eastAsia="Times New Roman" w:hAnsi="Arial" w:cs="Arial"/>
                  <w:color w:val="000000"/>
                  <w:sz w:val="20"/>
                  <w:szCs w:val="20"/>
                </w:rPr>
                <w:t>infirmatieobject</w:t>
              </w:r>
            </w:ins>
            <w:proofErr w:type="spellEnd"/>
            <w:ins w:id="310" w:author="Arjan" w:date="2014-05-08T17:15:00Z">
              <w:r w:rsidRPr="00480EB1">
                <w:rPr>
                  <w:rFonts w:ascii="Arial" w:eastAsia="Times New Roman" w:hAnsi="Arial" w:cs="Arial"/>
                  <w:color w:val="000000"/>
                  <w:sz w:val="20"/>
                  <w:szCs w:val="20"/>
                </w:rPr>
                <w:t xml:space="preserve"> heeft</w:t>
              </w:r>
              <w:r>
                <w:rPr>
                  <w:rFonts w:ascii="Arial" w:eastAsia="Times New Roman" w:hAnsi="Arial" w:cs="Arial"/>
                  <w:color w:val="000000"/>
                  <w:sz w:val="20"/>
                  <w:szCs w:val="20"/>
                </w:rPr>
                <w:t xml:space="preserve"> gecreëerd</w:t>
              </w:r>
              <w:r w:rsidRPr="00480EB1">
                <w:rPr>
                  <w:rFonts w:ascii="Arial" w:eastAsia="Times New Roman" w:hAnsi="Arial" w:cs="Arial"/>
                  <w:color w:val="000000"/>
                  <w:sz w:val="20"/>
                  <w:szCs w:val="20"/>
                </w:rPr>
                <w:t>. Het RSIN staat in het Handelsregister (NHR) en op het daaraan te ontlenen uittreksel.</w:t>
              </w:r>
            </w:ins>
          </w:p>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 xml:space="preserve">Het betreft het Dublin Core </w:t>
            </w:r>
            <w:proofErr w:type="spellStart"/>
            <w:r w:rsidRPr="00661525">
              <w:rPr>
                <w:rFonts w:ascii="Arial" w:eastAsia="Times New Roman" w:hAnsi="Arial" w:cs="Arial"/>
                <w:color w:val="000000"/>
                <w:sz w:val="20"/>
                <w:szCs w:val="20"/>
              </w:rPr>
              <w:t>metadata-element</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Identifier</w:t>
            </w:r>
            <w:proofErr w:type="spellEnd"/>
            <w:r w:rsidRPr="00661525">
              <w:rPr>
                <w:rFonts w:ascii="Arial" w:eastAsia="Times New Roman" w:hAnsi="Arial" w:cs="Arial"/>
                <w:color w:val="000000"/>
                <w:sz w:val="20"/>
                <w:szCs w:val="20"/>
              </w:rPr>
              <w:t xml:space="preserve">’ met als toelichting: </w:t>
            </w:r>
            <w:proofErr w:type="spellStart"/>
            <w:r w:rsidRPr="00661525">
              <w:rPr>
                <w:rFonts w:ascii="Arial" w:eastAsia="Times New Roman" w:hAnsi="Arial" w:cs="Arial"/>
                <w:color w:val="000000"/>
                <w:sz w:val="20"/>
                <w:szCs w:val="20"/>
              </w:rPr>
              <w:t>Recommended</w:t>
            </w:r>
            <w:proofErr w:type="spellEnd"/>
            <w:r w:rsidRPr="00661525">
              <w:rPr>
                <w:rFonts w:ascii="Arial" w:eastAsia="Times New Roman" w:hAnsi="Arial" w:cs="Arial"/>
                <w:color w:val="000000"/>
                <w:sz w:val="20"/>
                <w:szCs w:val="20"/>
              </w:rPr>
              <w:t xml:space="preserve"> best </w:t>
            </w:r>
            <w:proofErr w:type="spellStart"/>
            <w:r w:rsidRPr="00661525">
              <w:rPr>
                <w:rFonts w:ascii="Arial" w:eastAsia="Times New Roman" w:hAnsi="Arial" w:cs="Arial"/>
                <w:color w:val="000000"/>
                <w:sz w:val="20"/>
                <w:szCs w:val="20"/>
              </w:rPr>
              <w:t>practice</w:t>
            </w:r>
            <w:proofErr w:type="spellEnd"/>
            <w:r w:rsidRPr="00661525">
              <w:rPr>
                <w:rFonts w:ascii="Arial" w:eastAsia="Times New Roman" w:hAnsi="Arial" w:cs="Arial"/>
                <w:color w:val="000000"/>
                <w:sz w:val="20"/>
                <w:szCs w:val="20"/>
              </w:rPr>
              <w:t xml:space="preserve"> is to </w:t>
            </w:r>
            <w:proofErr w:type="spellStart"/>
            <w:r w:rsidRPr="00661525">
              <w:rPr>
                <w:rFonts w:ascii="Arial" w:eastAsia="Times New Roman" w:hAnsi="Arial" w:cs="Arial"/>
                <w:color w:val="000000"/>
                <w:sz w:val="20"/>
                <w:szCs w:val="20"/>
              </w:rPr>
              <w:t>identify</w:t>
            </w:r>
            <w:proofErr w:type="spellEnd"/>
            <w:r w:rsidRPr="00661525">
              <w:rPr>
                <w:rFonts w:ascii="Arial" w:eastAsia="Times New Roman" w:hAnsi="Arial" w:cs="Arial"/>
                <w:color w:val="000000"/>
                <w:sz w:val="20"/>
                <w:szCs w:val="20"/>
              </w:rPr>
              <w:t xml:space="preserve"> the resource </w:t>
            </w:r>
            <w:proofErr w:type="spellStart"/>
            <w:r w:rsidRPr="00661525">
              <w:rPr>
                <w:rFonts w:ascii="Arial" w:eastAsia="Times New Roman" w:hAnsi="Arial" w:cs="Arial"/>
                <w:color w:val="000000"/>
                <w:sz w:val="20"/>
                <w:szCs w:val="20"/>
              </w:rPr>
              <w:t>by</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means</w:t>
            </w:r>
            <w:proofErr w:type="spellEnd"/>
            <w:r w:rsidRPr="00661525">
              <w:rPr>
                <w:rFonts w:ascii="Arial" w:eastAsia="Times New Roman" w:hAnsi="Arial" w:cs="Arial"/>
                <w:color w:val="000000"/>
                <w:sz w:val="20"/>
                <w:szCs w:val="20"/>
              </w:rPr>
              <w:t xml:space="preserve"> of a </w:t>
            </w:r>
            <w:proofErr w:type="spellStart"/>
            <w:r w:rsidRPr="00661525">
              <w:rPr>
                <w:rFonts w:ascii="Arial" w:eastAsia="Times New Roman" w:hAnsi="Arial" w:cs="Arial"/>
                <w:color w:val="000000"/>
                <w:sz w:val="20"/>
                <w:szCs w:val="20"/>
              </w:rPr>
              <w:t>string</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or</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number</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conforming</w:t>
            </w:r>
            <w:proofErr w:type="spellEnd"/>
            <w:r w:rsidRPr="00661525">
              <w:rPr>
                <w:rFonts w:ascii="Arial" w:eastAsia="Times New Roman" w:hAnsi="Arial" w:cs="Arial"/>
                <w:color w:val="000000"/>
                <w:sz w:val="20"/>
                <w:szCs w:val="20"/>
              </w:rPr>
              <w:t xml:space="preserve"> to a </w:t>
            </w:r>
            <w:proofErr w:type="spellStart"/>
            <w:r w:rsidRPr="00661525">
              <w:rPr>
                <w:rFonts w:ascii="Arial" w:eastAsia="Times New Roman" w:hAnsi="Arial" w:cs="Arial"/>
                <w:color w:val="000000"/>
                <w:sz w:val="20"/>
                <w:szCs w:val="20"/>
              </w:rPr>
              <w:t>formal</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identification</w:t>
            </w:r>
            <w:proofErr w:type="spellEnd"/>
            <w:r w:rsidRPr="00661525">
              <w:rPr>
                <w:rFonts w:ascii="Arial" w:eastAsia="Times New Roman" w:hAnsi="Arial" w:cs="Arial"/>
                <w:color w:val="000000"/>
                <w:sz w:val="20"/>
                <w:szCs w:val="20"/>
              </w:rPr>
              <w:t xml:space="preserve"> system. </w:t>
            </w:r>
            <w:proofErr w:type="spellStart"/>
            <w:r w:rsidRPr="00661525">
              <w:rPr>
                <w:rFonts w:ascii="Arial" w:eastAsia="Times New Roman" w:hAnsi="Arial" w:cs="Arial"/>
                <w:color w:val="000000"/>
                <w:sz w:val="20"/>
                <w:szCs w:val="20"/>
              </w:rPr>
              <w:t>Formal</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identification</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systems</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include</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but</w:t>
            </w:r>
            <w:proofErr w:type="spellEnd"/>
            <w:r w:rsidRPr="00661525">
              <w:rPr>
                <w:rFonts w:ascii="Arial" w:eastAsia="Times New Roman" w:hAnsi="Arial" w:cs="Arial"/>
                <w:color w:val="000000"/>
                <w:sz w:val="20"/>
                <w:szCs w:val="20"/>
              </w:rPr>
              <w:t xml:space="preserve"> are </w:t>
            </w:r>
            <w:proofErr w:type="spellStart"/>
            <w:r w:rsidRPr="00661525">
              <w:rPr>
                <w:rFonts w:ascii="Arial" w:eastAsia="Times New Roman" w:hAnsi="Arial" w:cs="Arial"/>
                <w:color w:val="000000"/>
                <w:sz w:val="20"/>
                <w:szCs w:val="20"/>
              </w:rPr>
              <w:t>not</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limited</w:t>
            </w:r>
            <w:proofErr w:type="spellEnd"/>
            <w:r w:rsidRPr="00661525">
              <w:rPr>
                <w:rFonts w:ascii="Arial" w:eastAsia="Times New Roman" w:hAnsi="Arial" w:cs="Arial"/>
                <w:color w:val="000000"/>
                <w:sz w:val="20"/>
                <w:szCs w:val="20"/>
              </w:rPr>
              <w:t xml:space="preserve"> to the Uniform Resource </w:t>
            </w:r>
            <w:proofErr w:type="spellStart"/>
            <w:r w:rsidRPr="00661525">
              <w:rPr>
                <w:rFonts w:ascii="Arial" w:eastAsia="Times New Roman" w:hAnsi="Arial" w:cs="Arial"/>
                <w:color w:val="000000"/>
                <w:sz w:val="20"/>
                <w:szCs w:val="20"/>
              </w:rPr>
              <w:t>Identifier</w:t>
            </w:r>
            <w:proofErr w:type="spellEnd"/>
            <w:r w:rsidRPr="00661525">
              <w:rPr>
                <w:rFonts w:ascii="Arial" w:eastAsia="Times New Roman" w:hAnsi="Arial" w:cs="Arial"/>
                <w:color w:val="000000"/>
                <w:sz w:val="20"/>
                <w:szCs w:val="20"/>
              </w:rPr>
              <w:t xml:space="preserve"> (URI) (</w:t>
            </w:r>
            <w:proofErr w:type="spellStart"/>
            <w:r w:rsidRPr="00661525">
              <w:rPr>
                <w:rFonts w:ascii="Arial" w:eastAsia="Times New Roman" w:hAnsi="Arial" w:cs="Arial"/>
                <w:color w:val="000000"/>
                <w:sz w:val="20"/>
                <w:szCs w:val="20"/>
              </w:rPr>
              <w:t>including</w:t>
            </w:r>
            <w:proofErr w:type="spellEnd"/>
            <w:r w:rsidRPr="00661525">
              <w:rPr>
                <w:rFonts w:ascii="Arial" w:eastAsia="Times New Roman" w:hAnsi="Arial" w:cs="Arial"/>
                <w:color w:val="000000"/>
                <w:sz w:val="20"/>
                <w:szCs w:val="20"/>
              </w:rPr>
              <w:t xml:space="preserve"> the Uniform Resource </w:t>
            </w:r>
            <w:proofErr w:type="spellStart"/>
            <w:r w:rsidRPr="00661525">
              <w:rPr>
                <w:rFonts w:ascii="Arial" w:eastAsia="Times New Roman" w:hAnsi="Arial" w:cs="Arial"/>
                <w:color w:val="000000"/>
                <w:sz w:val="20"/>
                <w:szCs w:val="20"/>
              </w:rPr>
              <w:t>Locator</w:t>
            </w:r>
            <w:proofErr w:type="spellEnd"/>
            <w:r w:rsidRPr="00661525">
              <w:rPr>
                <w:rFonts w:ascii="Arial" w:eastAsia="Times New Roman" w:hAnsi="Arial" w:cs="Arial"/>
                <w:color w:val="000000"/>
                <w:sz w:val="20"/>
                <w:szCs w:val="20"/>
              </w:rPr>
              <w:t xml:space="preserve"> (URL)), the Digital Object </w:t>
            </w:r>
            <w:proofErr w:type="spellStart"/>
            <w:r w:rsidRPr="00661525">
              <w:rPr>
                <w:rFonts w:ascii="Arial" w:eastAsia="Times New Roman" w:hAnsi="Arial" w:cs="Arial"/>
                <w:color w:val="000000"/>
                <w:sz w:val="20"/>
                <w:szCs w:val="20"/>
              </w:rPr>
              <w:t>Identifier</w:t>
            </w:r>
            <w:proofErr w:type="spellEnd"/>
            <w:r w:rsidRPr="00661525">
              <w:rPr>
                <w:rFonts w:ascii="Arial" w:eastAsia="Times New Roman" w:hAnsi="Arial" w:cs="Arial"/>
                <w:color w:val="000000"/>
                <w:sz w:val="20"/>
                <w:szCs w:val="20"/>
              </w:rPr>
              <w:t xml:space="preserve"> (DOI), and the International Standard </w:t>
            </w:r>
            <w:proofErr w:type="spellStart"/>
            <w:r w:rsidRPr="00661525">
              <w:rPr>
                <w:rFonts w:ascii="Arial" w:eastAsia="Times New Roman" w:hAnsi="Arial" w:cs="Arial"/>
                <w:color w:val="000000"/>
                <w:sz w:val="20"/>
                <w:szCs w:val="20"/>
              </w:rPr>
              <w:t>Book</w:t>
            </w:r>
            <w:proofErr w:type="spellEnd"/>
            <w:r w:rsidRPr="00661525">
              <w:rPr>
                <w:rFonts w:ascii="Arial" w:eastAsia="Times New Roman" w:hAnsi="Arial" w:cs="Arial"/>
                <w:color w:val="000000"/>
                <w:sz w:val="20"/>
                <w:szCs w:val="20"/>
              </w:rPr>
              <w:t xml:space="preserve"> </w:t>
            </w:r>
            <w:proofErr w:type="spellStart"/>
            <w:r w:rsidRPr="00661525">
              <w:rPr>
                <w:rFonts w:ascii="Arial" w:eastAsia="Times New Roman" w:hAnsi="Arial" w:cs="Arial"/>
                <w:color w:val="000000"/>
                <w:sz w:val="20"/>
                <w:szCs w:val="20"/>
              </w:rPr>
              <w:t>Number</w:t>
            </w:r>
            <w:proofErr w:type="spellEnd"/>
            <w:r w:rsidRPr="00661525">
              <w:rPr>
                <w:rFonts w:ascii="Arial" w:eastAsia="Times New Roman" w:hAnsi="Arial" w:cs="Arial"/>
                <w:color w:val="000000"/>
                <w:sz w:val="20"/>
                <w:szCs w:val="20"/>
              </w:rPr>
              <w:t xml:space="preserve"> (ISBN).</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lastRenderedPageBreak/>
              <w:t>Formaat</w:t>
            </w:r>
            <w:r w:rsidRPr="00661525">
              <w:rPr>
                <w:rFonts w:ascii="Arial" w:eastAsia="Times New Roman" w:hAnsi="Arial" w:cs="Arial"/>
                <w:b/>
                <w:bCs/>
                <w:color w:val="000000"/>
                <w:sz w:val="20"/>
                <w:szCs w:val="20"/>
              </w:rPr>
              <w:t xml:space="preserve"> attribuutsoort</w:t>
            </w:r>
          </w:p>
        </w:tc>
        <w:tc>
          <w:tcPr>
            <w:tcW w:w="5670" w:type="dxa"/>
            <w:shd w:val="clear" w:color="auto" w:fill="auto"/>
          </w:tcPr>
          <w:p w:rsidR="007247B4" w:rsidRPr="00661525" w:rsidRDefault="007247B4" w:rsidP="005F3B6B">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AN4</w:t>
            </w:r>
            <w:ins w:id="311" w:author="Arjan" w:date="2014-05-08T17:16:00Z">
              <w:r w:rsidR="005F3B6B">
                <w:rPr>
                  <w:rFonts w:ascii="Arial" w:eastAsia="Times New Roman" w:hAnsi="Arial" w:cs="Arial"/>
                  <w:color w:val="000000"/>
                  <w:sz w:val="20"/>
                  <w:szCs w:val="20"/>
                </w:rPr>
                <w:t>5</w:t>
              </w:r>
            </w:ins>
            <w:del w:id="312" w:author="Arjan" w:date="2014-05-08T17:16:00Z">
              <w:r w:rsidRPr="00661525" w:rsidDel="005F3B6B">
                <w:rPr>
                  <w:rFonts w:ascii="Arial" w:eastAsia="Times New Roman" w:hAnsi="Arial" w:cs="Arial"/>
                  <w:color w:val="000000"/>
                  <w:sz w:val="20"/>
                  <w:szCs w:val="20"/>
                </w:rPr>
                <w:delText>0</w:delText>
              </w:r>
            </w:del>
          </w:p>
        </w:tc>
      </w:tr>
      <w:tr w:rsidR="007247B4" w:rsidTr="007247B4">
        <w:trPr>
          <w:cantSplit/>
        </w:trPr>
        <w:tc>
          <w:tcPr>
            <w:tcW w:w="3794" w:type="dxa"/>
            <w:shd w:val="clear" w:color="auto" w:fill="auto"/>
          </w:tcPr>
          <w:p w:rsidR="007247B4" w:rsidRDefault="007247B4" w:rsidP="007247B4">
            <w:pPr>
              <w:autoSpaceDE w:val="0"/>
              <w:autoSpaceDN w:val="0"/>
              <w:adjustRightInd w:val="0"/>
              <w:spacing w:line="240" w:lineRule="auto"/>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Waardenverzameling</w:t>
            </w:r>
            <w:proofErr w:type="spellEnd"/>
          </w:p>
        </w:tc>
        <w:tc>
          <w:tcPr>
            <w:tcW w:w="5670" w:type="dxa"/>
            <w:shd w:val="clear" w:color="auto" w:fill="auto"/>
          </w:tcPr>
          <w:p w:rsidR="005F3B6B" w:rsidRDefault="007247B4" w:rsidP="005F3B6B">
            <w:pPr>
              <w:autoSpaceDE w:val="0"/>
              <w:autoSpaceDN w:val="0"/>
              <w:adjustRightInd w:val="0"/>
              <w:spacing w:line="240" w:lineRule="auto"/>
              <w:rPr>
                <w:ins w:id="313" w:author="Arjan" w:date="2014-05-08T17:17:00Z"/>
                <w:rFonts w:ascii="Arial" w:eastAsia="Times New Roman" w:hAnsi="Arial" w:cs="Arial"/>
                <w:color w:val="000000"/>
                <w:sz w:val="20"/>
                <w:szCs w:val="20"/>
              </w:rPr>
            </w:pPr>
            <w:del w:id="314" w:author="Arjan" w:date="2014-05-08T17:17:00Z">
              <w:r w:rsidDel="005F3B6B">
                <w:rPr>
                  <w:rFonts w:ascii="Arial" w:eastAsia="Times New Roman" w:hAnsi="Arial" w:cs="Arial"/>
                  <w:color w:val="000000"/>
                  <w:sz w:val="20"/>
                  <w:szCs w:val="20"/>
                </w:rPr>
                <w:delText>A</w:delText>
              </w:r>
              <w:r w:rsidRPr="00661525" w:rsidDel="005F3B6B">
                <w:rPr>
                  <w:rFonts w:ascii="Arial" w:eastAsia="Times New Roman" w:hAnsi="Arial" w:cs="Arial"/>
                  <w:color w:val="000000"/>
                  <w:sz w:val="20"/>
                  <w:szCs w:val="20"/>
                </w:rPr>
                <w:delText>lle alfanumerieke tekens m.u.v. diacrieten</w:delText>
              </w:r>
            </w:del>
            <w:ins w:id="315" w:author="Arjan" w:date="2014-05-08T17:17:00Z">
              <w:r w:rsidR="005F3B6B">
                <w:rPr>
                  <w:rFonts w:ascii="Arial" w:eastAsia="Times New Roman" w:hAnsi="Arial" w:cs="Arial"/>
                  <w:color w:val="000000"/>
                  <w:sz w:val="20"/>
                  <w:szCs w:val="20"/>
                </w:rPr>
                <w:t xml:space="preserve"> Positie 1 - 9: het RSIN </w:t>
              </w:r>
            </w:ins>
            <w:ins w:id="316" w:author="Arjan" w:date="2014-05-08T17:27:00Z">
              <w:r w:rsidR="00197EF3">
                <w:rPr>
                  <w:rFonts w:ascii="Arial" w:eastAsia="Times New Roman" w:hAnsi="Arial" w:cs="Arial"/>
                  <w:color w:val="000000"/>
                  <w:sz w:val="20"/>
                  <w:szCs w:val="20"/>
                </w:rPr>
                <w:t xml:space="preserve">(in het NHR) </w:t>
              </w:r>
            </w:ins>
            <w:ins w:id="317" w:author="Arjan" w:date="2014-05-08T17:17:00Z">
              <w:r w:rsidR="005F3B6B">
                <w:rPr>
                  <w:rFonts w:ascii="Arial" w:eastAsia="Times New Roman" w:hAnsi="Arial" w:cs="Arial"/>
                  <w:color w:val="000000"/>
                  <w:sz w:val="20"/>
                  <w:szCs w:val="20"/>
                </w:rPr>
                <w:t>van de organisatie die het informatieobject heeft gecreëerd.</w:t>
              </w:r>
            </w:ins>
          </w:p>
          <w:p w:rsidR="007247B4" w:rsidRPr="00661525" w:rsidRDefault="005F3B6B" w:rsidP="005F3B6B">
            <w:pPr>
              <w:autoSpaceDE w:val="0"/>
              <w:autoSpaceDN w:val="0"/>
              <w:adjustRightInd w:val="0"/>
              <w:spacing w:line="240" w:lineRule="auto"/>
              <w:rPr>
                <w:rFonts w:ascii="Arial" w:eastAsia="Times New Roman" w:hAnsi="Arial" w:cs="Arial"/>
                <w:color w:val="000000"/>
                <w:sz w:val="20"/>
                <w:szCs w:val="20"/>
              </w:rPr>
            </w:pPr>
            <w:ins w:id="318" w:author="Arjan" w:date="2014-05-08T17:17:00Z">
              <w:r>
                <w:rPr>
                  <w:rFonts w:ascii="Arial" w:eastAsia="Times New Roman" w:hAnsi="Arial" w:cs="Arial"/>
                  <w:color w:val="000000"/>
                  <w:sz w:val="20"/>
                  <w:szCs w:val="20"/>
                </w:rPr>
                <w:t xml:space="preserve">Positie 10 – 45: de waarde van het attribuutsoort </w:t>
              </w:r>
              <w:proofErr w:type="spellStart"/>
              <w:r>
                <w:rPr>
                  <w:rFonts w:ascii="Arial" w:eastAsia="Times New Roman" w:hAnsi="Arial" w:cs="Arial"/>
                  <w:color w:val="000000"/>
                  <w:sz w:val="20"/>
                  <w:szCs w:val="20"/>
                </w:rPr>
                <w:t>Informatieobjectkenmerk</w:t>
              </w:r>
            </w:ins>
            <w:proofErr w:type="spellEnd"/>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materiële historie</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formele historie</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gebeurtenis</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brondocument</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in onderzoek</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strijdigheid/nietigheid</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Indicatie </w:t>
            </w:r>
            <w:proofErr w:type="spellStart"/>
            <w:r w:rsidRPr="00661525">
              <w:rPr>
                <w:rFonts w:ascii="Arial" w:eastAsia="Times New Roman" w:hAnsi="Arial" w:cs="Arial"/>
                <w:b/>
                <w:bCs/>
                <w:color w:val="000000"/>
                <w:sz w:val="20"/>
                <w:szCs w:val="20"/>
              </w:rPr>
              <w:t>kardinaliteit</w:t>
            </w:r>
            <w:proofErr w:type="spellEnd"/>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1-1</w:t>
            </w:r>
          </w:p>
        </w:tc>
      </w:tr>
      <w:tr w:rsidR="007247B4" w:rsidTr="007247B4">
        <w:trPr>
          <w:cantSplit/>
        </w:trPr>
        <w:tc>
          <w:tcPr>
            <w:tcW w:w="3794"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authentiek</w:t>
            </w:r>
          </w:p>
        </w:tc>
        <w:tc>
          <w:tcPr>
            <w:tcW w:w="5670" w:type="dxa"/>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Gemeentelijk basisgegeven</w:t>
            </w:r>
          </w:p>
        </w:tc>
      </w:tr>
      <w:tr w:rsidR="007247B4" w:rsidTr="007247B4">
        <w:trPr>
          <w:cantSplit/>
        </w:trPr>
        <w:tc>
          <w:tcPr>
            <w:tcW w:w="3794" w:type="dxa"/>
            <w:tcBorders>
              <w:bottom w:val="single" w:sz="4" w:space="0" w:color="auto"/>
            </w:tcBorders>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Regels attribuutsoort</w:t>
            </w:r>
          </w:p>
        </w:tc>
        <w:tc>
          <w:tcPr>
            <w:tcW w:w="5670" w:type="dxa"/>
            <w:tcBorders>
              <w:bottom w:val="single" w:sz="4" w:space="0" w:color="auto"/>
            </w:tcBorders>
            <w:shd w:val="clear" w:color="auto" w:fill="auto"/>
          </w:tcPr>
          <w:p w:rsidR="007247B4" w:rsidRPr="00661525" w:rsidRDefault="007247B4" w:rsidP="007247B4">
            <w:pPr>
              <w:autoSpaceDE w:val="0"/>
              <w:autoSpaceDN w:val="0"/>
              <w:adjustRightInd w:val="0"/>
              <w:spacing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De waarde van de attribuutsoort wordt bepaald bij de creatie van een (instantie van een) informatieobject en wijzigt daarna niet meer. </w:t>
            </w:r>
          </w:p>
        </w:tc>
      </w:tr>
    </w:tbl>
    <w:p w:rsidR="007247B4" w:rsidRDefault="007247B4" w:rsidP="007247B4"/>
    <w:p w:rsidR="00C32CA4" w:rsidRPr="00B92D60" w:rsidRDefault="00C32CA4" w:rsidP="00C32CA4">
      <w:pPr>
        <w:widowControl w:val="0"/>
        <w:autoSpaceDE w:val="0"/>
        <w:autoSpaceDN w:val="0"/>
        <w:adjustRightInd w:val="0"/>
        <w:spacing w:before="240" w:after="60" w:line="240" w:lineRule="auto"/>
        <w:outlineLvl w:val="3"/>
        <w:rPr>
          <w:ins w:id="319" w:author="Arjan" w:date="2014-05-08T16:57:00Z"/>
          <w:rFonts w:ascii="Arial" w:eastAsia="Times New Roman" w:hAnsi="Arial" w:cs="Arial"/>
          <w:b/>
          <w:color w:val="004080"/>
          <w:sz w:val="24"/>
          <w:szCs w:val="24"/>
          <w:lang w:eastAsia="nl-NL"/>
        </w:rPr>
      </w:pPr>
      <w:ins w:id="320" w:author="Arjan" w:date="2014-05-08T16:57:00Z">
        <w:r w:rsidRPr="00CF1953">
          <w:rPr>
            <w:rFonts w:ascii="Arial" w:eastAsia="Times New Roman" w:hAnsi="Arial" w:cs="Arial"/>
            <w:b/>
            <w:bCs/>
            <w:color w:val="004080"/>
            <w:sz w:val="24"/>
            <w:szCs w:val="24"/>
          </w:rPr>
          <w:t>«</w:t>
        </w:r>
        <w:r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proofErr w:type="spellStart"/>
        <w:r w:rsidRPr="00B92D60">
          <w:rPr>
            <w:rFonts w:ascii="Arial" w:eastAsia="Times New Roman" w:hAnsi="Arial" w:cs="Arial"/>
            <w:b/>
            <w:color w:val="004080"/>
            <w:sz w:val="24"/>
            <w:szCs w:val="24"/>
            <w:lang w:eastAsia="nl-NL"/>
          </w:rPr>
          <w:t>Informatieobject</w:t>
        </w:r>
        <w:r>
          <w:rPr>
            <w:rFonts w:ascii="Arial" w:eastAsia="Times New Roman" w:hAnsi="Arial" w:cs="Arial"/>
            <w:b/>
            <w:color w:val="004080"/>
            <w:sz w:val="24"/>
            <w:szCs w:val="24"/>
            <w:lang w:eastAsia="nl-NL"/>
          </w:rPr>
          <w:t>kenmerk</w:t>
        </w:r>
        <w:proofErr w:type="spellEnd"/>
      </w:ins>
    </w:p>
    <w:tbl>
      <w:tblPr>
        <w:tblW w:w="9464" w:type="dxa"/>
        <w:tblLayout w:type="fixed"/>
        <w:tblCellMar>
          <w:top w:w="113" w:type="dxa"/>
          <w:bottom w:w="113" w:type="dxa"/>
        </w:tblCellMar>
        <w:tblLook w:val="0000"/>
      </w:tblPr>
      <w:tblGrid>
        <w:gridCol w:w="3794"/>
        <w:gridCol w:w="5670"/>
      </w:tblGrid>
      <w:tr w:rsidR="00C32CA4" w:rsidTr="005F3B6B">
        <w:trPr>
          <w:cantSplit/>
          <w:ins w:id="321" w:author="Arjan" w:date="2014-05-08T16:57:00Z"/>
        </w:trPr>
        <w:tc>
          <w:tcPr>
            <w:tcW w:w="3794" w:type="dxa"/>
            <w:tcBorders>
              <w:top w:val="single" w:sz="4" w:space="0" w:color="auto"/>
            </w:tcBorders>
            <w:shd w:val="clear" w:color="auto" w:fill="auto"/>
          </w:tcPr>
          <w:p w:rsidR="00C32CA4" w:rsidRPr="00661525" w:rsidRDefault="00C32CA4" w:rsidP="005F3B6B">
            <w:pPr>
              <w:autoSpaceDE w:val="0"/>
              <w:autoSpaceDN w:val="0"/>
              <w:adjustRightInd w:val="0"/>
              <w:spacing w:line="240" w:lineRule="auto"/>
              <w:rPr>
                <w:ins w:id="322" w:author="Arjan" w:date="2014-05-08T16:57:00Z"/>
                <w:rFonts w:ascii="Arial" w:eastAsia="Times New Roman" w:hAnsi="Arial" w:cs="Arial"/>
                <w:b/>
                <w:bCs/>
                <w:color w:val="000000"/>
                <w:sz w:val="20"/>
                <w:szCs w:val="20"/>
              </w:rPr>
            </w:pPr>
            <w:ins w:id="323" w:author="Arjan" w:date="2014-05-08T16:57:00Z">
              <w:r w:rsidRPr="00661525">
                <w:rPr>
                  <w:rFonts w:ascii="Arial" w:eastAsia="Times New Roman" w:hAnsi="Arial" w:cs="Arial"/>
                  <w:b/>
                  <w:bCs/>
                  <w:color w:val="000000"/>
                  <w:sz w:val="20"/>
                  <w:szCs w:val="20"/>
                </w:rPr>
                <w:t>Naam attribuutsoort</w:t>
              </w:r>
            </w:ins>
          </w:p>
        </w:tc>
        <w:tc>
          <w:tcPr>
            <w:tcW w:w="5670" w:type="dxa"/>
            <w:tcBorders>
              <w:top w:val="single" w:sz="4" w:space="0" w:color="auto"/>
            </w:tcBorders>
            <w:shd w:val="clear" w:color="auto" w:fill="auto"/>
          </w:tcPr>
          <w:p w:rsidR="00C32CA4" w:rsidRPr="00661525" w:rsidRDefault="00C32CA4" w:rsidP="005F3B6B">
            <w:pPr>
              <w:autoSpaceDE w:val="0"/>
              <w:autoSpaceDN w:val="0"/>
              <w:adjustRightInd w:val="0"/>
              <w:spacing w:line="240" w:lineRule="auto"/>
              <w:rPr>
                <w:ins w:id="324" w:author="Arjan" w:date="2014-05-08T16:57:00Z"/>
                <w:rFonts w:ascii="Arial" w:eastAsia="Times New Roman" w:hAnsi="Arial" w:cs="Arial"/>
                <w:color w:val="000000"/>
                <w:sz w:val="20"/>
                <w:szCs w:val="20"/>
              </w:rPr>
            </w:pPr>
            <w:proofErr w:type="spellStart"/>
            <w:ins w:id="325" w:author="Arjan" w:date="2014-05-08T16:57:00Z">
              <w:r>
                <w:rPr>
                  <w:rFonts w:ascii="Arial" w:eastAsia="Times New Roman" w:hAnsi="Arial" w:cs="Arial"/>
                  <w:color w:val="000000"/>
                  <w:sz w:val="20"/>
                  <w:szCs w:val="20"/>
                </w:rPr>
                <w:t>Informatieobject</w:t>
              </w:r>
            </w:ins>
            <w:ins w:id="326" w:author="Arjan" w:date="2014-05-08T17:18:00Z">
              <w:r w:rsidR="005F3B6B">
                <w:rPr>
                  <w:rFonts w:ascii="Arial" w:eastAsia="Times New Roman" w:hAnsi="Arial" w:cs="Arial"/>
                  <w:color w:val="000000"/>
                  <w:sz w:val="20"/>
                  <w:szCs w:val="20"/>
                </w:rPr>
                <w:t>kenmerk</w:t>
              </w:r>
            </w:ins>
            <w:proofErr w:type="spellEnd"/>
          </w:p>
        </w:tc>
      </w:tr>
      <w:tr w:rsidR="00C32CA4" w:rsidTr="005F3B6B">
        <w:trPr>
          <w:cantSplit/>
          <w:ins w:id="327"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28" w:author="Arjan" w:date="2014-05-08T16:57:00Z"/>
                <w:rFonts w:ascii="Arial" w:eastAsia="Times New Roman" w:hAnsi="Arial" w:cs="Arial"/>
                <w:b/>
                <w:bCs/>
                <w:color w:val="000000"/>
                <w:sz w:val="20"/>
                <w:szCs w:val="20"/>
              </w:rPr>
            </w:pPr>
            <w:ins w:id="329" w:author="Arjan" w:date="2014-05-08T16:57:00Z">
              <w:r w:rsidRPr="00661525">
                <w:rPr>
                  <w:rFonts w:ascii="Arial" w:eastAsia="Times New Roman" w:hAnsi="Arial" w:cs="Arial"/>
                  <w:b/>
                  <w:bCs/>
                  <w:color w:val="000000"/>
                  <w:sz w:val="20"/>
                  <w:szCs w:val="20"/>
                </w:rPr>
                <w:t>Herkomst attribuutsoort</w:t>
              </w:r>
            </w:ins>
          </w:p>
        </w:tc>
        <w:tc>
          <w:tcPr>
            <w:tcW w:w="5670" w:type="dxa"/>
            <w:shd w:val="clear" w:color="auto" w:fill="auto"/>
          </w:tcPr>
          <w:p w:rsidR="00C32CA4" w:rsidRPr="00661525" w:rsidRDefault="00C32CA4" w:rsidP="005F3B6B">
            <w:pPr>
              <w:autoSpaceDE w:val="0"/>
              <w:autoSpaceDN w:val="0"/>
              <w:adjustRightInd w:val="0"/>
              <w:spacing w:line="240" w:lineRule="auto"/>
              <w:rPr>
                <w:ins w:id="330" w:author="Arjan" w:date="2014-05-08T16:57:00Z"/>
                <w:rFonts w:ascii="Arial" w:eastAsia="Times New Roman" w:hAnsi="Arial" w:cs="Arial"/>
                <w:color w:val="000000"/>
                <w:sz w:val="20"/>
                <w:szCs w:val="20"/>
              </w:rPr>
            </w:pPr>
            <w:ins w:id="331" w:author="Arjan" w:date="2014-05-08T16:57:00Z">
              <w:r w:rsidRPr="00661525">
                <w:rPr>
                  <w:rFonts w:ascii="Arial" w:eastAsia="Times New Roman" w:hAnsi="Arial" w:cs="Arial"/>
                  <w:color w:val="000000"/>
                  <w:sz w:val="20"/>
                  <w:szCs w:val="20"/>
                </w:rPr>
                <w:t>KING</w:t>
              </w:r>
            </w:ins>
          </w:p>
        </w:tc>
      </w:tr>
      <w:tr w:rsidR="00C32CA4" w:rsidTr="005F3B6B">
        <w:trPr>
          <w:cantSplit/>
          <w:ins w:id="332"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33" w:author="Arjan" w:date="2014-05-08T16:57:00Z"/>
                <w:rFonts w:ascii="Arial" w:eastAsia="Times New Roman" w:hAnsi="Arial" w:cs="Arial"/>
                <w:b/>
                <w:bCs/>
                <w:color w:val="000000"/>
                <w:sz w:val="20"/>
                <w:szCs w:val="20"/>
              </w:rPr>
            </w:pPr>
            <w:ins w:id="334" w:author="Arjan" w:date="2014-05-08T16:57:00Z">
              <w:r w:rsidRPr="00661525">
                <w:rPr>
                  <w:rFonts w:ascii="Arial" w:eastAsia="Times New Roman" w:hAnsi="Arial" w:cs="Arial"/>
                  <w:b/>
                  <w:bCs/>
                  <w:color w:val="000000"/>
                  <w:sz w:val="20"/>
                  <w:szCs w:val="20"/>
                </w:rPr>
                <w:t xml:space="preserve">Code attribuutsoort </w:t>
              </w:r>
            </w:ins>
          </w:p>
        </w:tc>
        <w:tc>
          <w:tcPr>
            <w:tcW w:w="5670" w:type="dxa"/>
            <w:shd w:val="clear" w:color="auto" w:fill="auto"/>
          </w:tcPr>
          <w:p w:rsidR="00C32CA4" w:rsidRPr="00661525" w:rsidRDefault="00C32CA4" w:rsidP="005F3B6B">
            <w:pPr>
              <w:autoSpaceDE w:val="0"/>
              <w:autoSpaceDN w:val="0"/>
              <w:adjustRightInd w:val="0"/>
              <w:spacing w:line="240" w:lineRule="auto"/>
              <w:rPr>
                <w:ins w:id="335" w:author="Arjan" w:date="2014-05-08T16:57:00Z"/>
                <w:rFonts w:ascii="Arial" w:eastAsia="Times New Roman" w:hAnsi="Arial" w:cs="Arial"/>
                <w:color w:val="000000"/>
                <w:sz w:val="20"/>
                <w:szCs w:val="20"/>
              </w:rPr>
            </w:pPr>
          </w:p>
        </w:tc>
      </w:tr>
      <w:tr w:rsidR="00C32CA4" w:rsidTr="005F3B6B">
        <w:trPr>
          <w:cantSplit/>
          <w:ins w:id="336"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37" w:author="Arjan" w:date="2014-05-08T16:57:00Z"/>
                <w:rFonts w:ascii="Arial" w:eastAsia="Times New Roman" w:hAnsi="Arial" w:cs="Arial"/>
                <w:b/>
                <w:bCs/>
                <w:color w:val="000000"/>
                <w:sz w:val="20"/>
                <w:szCs w:val="20"/>
              </w:rPr>
            </w:pPr>
            <w:proofErr w:type="spellStart"/>
            <w:ins w:id="338" w:author="Arjan" w:date="2014-05-08T16:57:00Z">
              <w:r w:rsidRPr="00661525">
                <w:rPr>
                  <w:rFonts w:ascii="Arial" w:eastAsia="Times New Roman" w:hAnsi="Arial" w:cs="Arial"/>
                  <w:b/>
                  <w:bCs/>
                  <w:color w:val="000000"/>
                  <w:sz w:val="20"/>
                  <w:szCs w:val="20"/>
                </w:rPr>
                <w:t>XML-tag</w:t>
              </w:r>
              <w:proofErr w:type="spellEnd"/>
              <w:r w:rsidRPr="00661525">
                <w:rPr>
                  <w:rFonts w:ascii="Arial" w:eastAsia="Times New Roman" w:hAnsi="Arial" w:cs="Arial"/>
                  <w:b/>
                  <w:bCs/>
                  <w:color w:val="000000"/>
                  <w:sz w:val="20"/>
                  <w:szCs w:val="20"/>
                </w:rPr>
                <w:t xml:space="preserve"> attribuutsoort</w:t>
              </w:r>
            </w:ins>
          </w:p>
        </w:tc>
        <w:tc>
          <w:tcPr>
            <w:tcW w:w="5670" w:type="dxa"/>
            <w:shd w:val="clear" w:color="auto" w:fill="auto"/>
          </w:tcPr>
          <w:p w:rsidR="00C32CA4" w:rsidRPr="00661525" w:rsidRDefault="005F3B6B" w:rsidP="005F3B6B">
            <w:pPr>
              <w:autoSpaceDE w:val="0"/>
              <w:autoSpaceDN w:val="0"/>
              <w:adjustRightInd w:val="0"/>
              <w:spacing w:line="240" w:lineRule="auto"/>
              <w:rPr>
                <w:ins w:id="339" w:author="Arjan" w:date="2014-05-08T16:57:00Z"/>
                <w:rFonts w:ascii="Arial" w:eastAsia="Times New Roman" w:hAnsi="Arial" w:cs="Arial"/>
                <w:color w:val="000000"/>
                <w:sz w:val="20"/>
                <w:szCs w:val="20"/>
              </w:rPr>
            </w:pPr>
            <w:ins w:id="340" w:author="Arjan" w:date="2014-05-08T17:18:00Z">
              <w:r>
                <w:rPr>
                  <w:rFonts w:ascii="Arial" w:eastAsia="Times New Roman" w:hAnsi="Arial" w:cs="Arial"/>
                  <w:color w:val="000000"/>
                  <w:sz w:val="20"/>
                  <w:szCs w:val="20"/>
                </w:rPr>
                <w:t>kenmerk</w:t>
              </w:r>
            </w:ins>
          </w:p>
        </w:tc>
      </w:tr>
      <w:tr w:rsidR="00C32CA4" w:rsidTr="005F3B6B">
        <w:trPr>
          <w:cantSplit/>
          <w:ins w:id="341"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42" w:author="Arjan" w:date="2014-05-08T16:57:00Z"/>
                <w:rFonts w:ascii="Arial" w:eastAsia="Times New Roman" w:hAnsi="Arial" w:cs="Arial"/>
                <w:b/>
                <w:bCs/>
                <w:color w:val="000000"/>
                <w:sz w:val="20"/>
                <w:szCs w:val="20"/>
              </w:rPr>
            </w:pPr>
            <w:ins w:id="343" w:author="Arjan" w:date="2014-05-08T16:57:00Z">
              <w:r w:rsidRPr="00661525">
                <w:rPr>
                  <w:rFonts w:ascii="Arial" w:eastAsia="Times New Roman" w:hAnsi="Arial" w:cs="Arial"/>
                  <w:b/>
                  <w:bCs/>
                  <w:color w:val="000000"/>
                  <w:sz w:val="20"/>
                  <w:szCs w:val="20"/>
                </w:rPr>
                <w:t>Definitie attribuutsoort</w:t>
              </w:r>
            </w:ins>
          </w:p>
        </w:tc>
        <w:tc>
          <w:tcPr>
            <w:tcW w:w="5670" w:type="dxa"/>
            <w:shd w:val="clear" w:color="auto" w:fill="auto"/>
          </w:tcPr>
          <w:p w:rsidR="00C32CA4" w:rsidRPr="00661525" w:rsidRDefault="00C32CA4" w:rsidP="005F3B6B">
            <w:pPr>
              <w:autoSpaceDE w:val="0"/>
              <w:autoSpaceDN w:val="0"/>
              <w:adjustRightInd w:val="0"/>
              <w:spacing w:line="240" w:lineRule="auto"/>
              <w:rPr>
                <w:ins w:id="344" w:author="Arjan" w:date="2014-05-08T16:57:00Z"/>
                <w:rFonts w:ascii="Arial" w:eastAsia="Times New Roman" w:hAnsi="Arial" w:cs="Arial"/>
                <w:color w:val="000000"/>
                <w:sz w:val="20"/>
                <w:szCs w:val="20"/>
              </w:rPr>
            </w:pPr>
            <w:ins w:id="345" w:author="Arjan" w:date="2014-05-08T16:57:00Z">
              <w:r w:rsidRPr="00661525">
                <w:rPr>
                  <w:rFonts w:ascii="Arial" w:eastAsia="Times New Roman" w:hAnsi="Arial" w:cs="Arial"/>
                  <w:color w:val="000000"/>
                  <w:sz w:val="20"/>
                  <w:szCs w:val="20"/>
                </w:rPr>
                <w:t xml:space="preserve">Een binnen </w:t>
              </w:r>
            </w:ins>
            <w:ins w:id="346" w:author="Arjan" w:date="2014-05-08T17:19:00Z">
              <w:r w:rsidR="005F3B6B">
                <w:rPr>
                  <w:rFonts w:ascii="Arial" w:eastAsia="Times New Roman" w:hAnsi="Arial" w:cs="Arial"/>
                  <w:color w:val="000000"/>
                  <w:sz w:val="20"/>
                  <w:szCs w:val="20"/>
                </w:rPr>
                <w:t xml:space="preserve">de organisatie die het informatieobject </w:t>
              </w:r>
              <w:proofErr w:type="spellStart"/>
              <w:r w:rsidR="005F3B6B">
                <w:rPr>
                  <w:rFonts w:ascii="Arial" w:eastAsia="Times New Roman" w:hAnsi="Arial" w:cs="Arial"/>
                  <w:color w:val="000000"/>
                  <w:sz w:val="20"/>
                  <w:szCs w:val="20"/>
                </w:rPr>
                <w:t>gecreeer</w:t>
              </w:r>
            </w:ins>
            <w:ins w:id="347" w:author="Arjan" w:date="2014-05-08T17:20:00Z">
              <w:r w:rsidR="005F3B6B">
                <w:rPr>
                  <w:rFonts w:ascii="Arial" w:eastAsia="Times New Roman" w:hAnsi="Arial" w:cs="Arial"/>
                  <w:color w:val="000000"/>
                  <w:sz w:val="20"/>
                  <w:szCs w:val="20"/>
                </w:rPr>
                <w:t>d</w:t>
              </w:r>
            </w:ins>
            <w:proofErr w:type="spellEnd"/>
            <w:ins w:id="348" w:author="Arjan" w:date="2014-05-08T17:19:00Z">
              <w:r w:rsidR="005F3B6B">
                <w:rPr>
                  <w:rFonts w:ascii="Arial" w:eastAsia="Times New Roman" w:hAnsi="Arial" w:cs="Arial"/>
                  <w:color w:val="000000"/>
                  <w:sz w:val="20"/>
                  <w:szCs w:val="20"/>
                </w:rPr>
                <w:t xml:space="preserve"> heeft</w:t>
              </w:r>
            </w:ins>
            <w:ins w:id="349" w:author="Arjan" w:date="2014-05-08T16:57:00Z">
              <w:r w:rsidRPr="00661525">
                <w:rPr>
                  <w:rFonts w:ascii="Arial" w:eastAsia="Times New Roman" w:hAnsi="Arial" w:cs="Arial"/>
                  <w:color w:val="000000"/>
                  <w:sz w:val="20"/>
                  <w:szCs w:val="20"/>
                </w:rPr>
                <w:t xml:space="preserve"> ondubbelzinnige referentie naar het </w:t>
              </w:r>
              <w:r>
                <w:rPr>
                  <w:rFonts w:ascii="Arial" w:eastAsia="Times New Roman" w:hAnsi="Arial" w:cs="Arial"/>
                  <w:color w:val="000000"/>
                  <w:sz w:val="20"/>
                  <w:szCs w:val="20"/>
                </w:rPr>
                <w:t>informatieobject</w:t>
              </w:r>
              <w:r w:rsidRPr="00661525">
                <w:rPr>
                  <w:rFonts w:ascii="Arial" w:eastAsia="Times New Roman" w:hAnsi="Arial" w:cs="Arial"/>
                  <w:color w:val="000000"/>
                  <w:sz w:val="20"/>
                  <w:szCs w:val="20"/>
                </w:rPr>
                <w:t>.</w:t>
              </w:r>
            </w:ins>
          </w:p>
        </w:tc>
      </w:tr>
      <w:tr w:rsidR="00C32CA4" w:rsidTr="005F3B6B">
        <w:trPr>
          <w:cantSplit/>
          <w:ins w:id="350"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51" w:author="Arjan" w:date="2014-05-08T16:57:00Z"/>
                <w:rFonts w:ascii="Arial" w:eastAsia="Times New Roman" w:hAnsi="Arial" w:cs="Arial"/>
                <w:b/>
                <w:bCs/>
                <w:color w:val="000000"/>
                <w:sz w:val="20"/>
                <w:szCs w:val="20"/>
              </w:rPr>
            </w:pPr>
            <w:ins w:id="352" w:author="Arjan" w:date="2014-05-08T16:57:00Z">
              <w:r w:rsidRPr="00661525">
                <w:rPr>
                  <w:rFonts w:ascii="Arial" w:eastAsia="Times New Roman" w:hAnsi="Arial" w:cs="Arial"/>
                  <w:b/>
                  <w:bCs/>
                  <w:color w:val="000000"/>
                  <w:sz w:val="20"/>
                  <w:szCs w:val="20"/>
                </w:rPr>
                <w:t>Herkomst definitie attribuutsoort</w:t>
              </w:r>
            </w:ins>
          </w:p>
        </w:tc>
        <w:tc>
          <w:tcPr>
            <w:tcW w:w="5670" w:type="dxa"/>
            <w:shd w:val="clear" w:color="auto" w:fill="auto"/>
          </w:tcPr>
          <w:p w:rsidR="00C32CA4" w:rsidRPr="00661525" w:rsidRDefault="00C32CA4" w:rsidP="005F3B6B">
            <w:pPr>
              <w:autoSpaceDE w:val="0"/>
              <w:autoSpaceDN w:val="0"/>
              <w:adjustRightInd w:val="0"/>
              <w:spacing w:line="240" w:lineRule="auto"/>
              <w:rPr>
                <w:ins w:id="353" w:author="Arjan" w:date="2014-05-08T16:57:00Z"/>
                <w:rFonts w:ascii="Arial" w:eastAsia="Times New Roman" w:hAnsi="Arial" w:cs="Arial"/>
                <w:color w:val="000000"/>
                <w:sz w:val="20"/>
                <w:szCs w:val="20"/>
              </w:rPr>
            </w:pPr>
            <w:ins w:id="354" w:author="Arjan" w:date="2014-05-08T16:57:00Z">
              <w:r w:rsidRPr="00661525">
                <w:rPr>
                  <w:rFonts w:ascii="Arial" w:eastAsia="Times New Roman" w:hAnsi="Arial" w:cs="Arial"/>
                  <w:color w:val="000000"/>
                  <w:sz w:val="20"/>
                  <w:szCs w:val="20"/>
                </w:rPr>
                <w:t>KING op basis van de Dublin Core</w:t>
              </w:r>
            </w:ins>
          </w:p>
        </w:tc>
      </w:tr>
      <w:tr w:rsidR="00C32CA4" w:rsidTr="005F3B6B">
        <w:trPr>
          <w:cantSplit/>
          <w:ins w:id="355"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56" w:author="Arjan" w:date="2014-05-08T16:57:00Z"/>
                <w:rFonts w:ascii="Arial" w:eastAsia="Times New Roman" w:hAnsi="Arial" w:cs="Arial"/>
                <w:b/>
                <w:bCs/>
                <w:color w:val="000000"/>
                <w:sz w:val="20"/>
                <w:szCs w:val="20"/>
              </w:rPr>
            </w:pPr>
            <w:ins w:id="357" w:author="Arjan" w:date="2014-05-08T16:57:00Z">
              <w:r w:rsidRPr="00661525">
                <w:rPr>
                  <w:rFonts w:ascii="Arial" w:eastAsia="Times New Roman" w:hAnsi="Arial" w:cs="Arial"/>
                  <w:b/>
                  <w:bCs/>
                  <w:color w:val="000000"/>
                  <w:sz w:val="20"/>
                  <w:szCs w:val="20"/>
                </w:rPr>
                <w:t>Datum opname attribuutsoort</w:t>
              </w:r>
            </w:ins>
          </w:p>
        </w:tc>
        <w:tc>
          <w:tcPr>
            <w:tcW w:w="5670" w:type="dxa"/>
            <w:shd w:val="clear" w:color="auto" w:fill="auto"/>
          </w:tcPr>
          <w:p w:rsidR="00C32CA4" w:rsidRPr="00661525" w:rsidRDefault="00C32CA4" w:rsidP="005F3B6B">
            <w:pPr>
              <w:autoSpaceDE w:val="0"/>
              <w:autoSpaceDN w:val="0"/>
              <w:adjustRightInd w:val="0"/>
              <w:spacing w:line="240" w:lineRule="auto"/>
              <w:rPr>
                <w:ins w:id="358" w:author="Arjan" w:date="2014-05-08T16:57:00Z"/>
                <w:rFonts w:ascii="Arial" w:eastAsia="Times New Roman" w:hAnsi="Arial" w:cs="Arial"/>
                <w:color w:val="000000"/>
                <w:sz w:val="20"/>
                <w:szCs w:val="20"/>
              </w:rPr>
            </w:pPr>
            <w:ins w:id="359" w:author="Arjan" w:date="2014-05-08T16:57:00Z">
              <w:r w:rsidRPr="00661525">
                <w:rPr>
                  <w:rFonts w:ascii="Arial" w:eastAsia="Times New Roman" w:hAnsi="Arial" w:cs="Arial"/>
                  <w:color w:val="000000"/>
                  <w:sz w:val="20"/>
                  <w:szCs w:val="20"/>
                </w:rPr>
                <w:t xml:space="preserve">1 </w:t>
              </w:r>
            </w:ins>
            <w:ins w:id="360" w:author="Arjan" w:date="2014-05-08T17:19:00Z">
              <w:r w:rsidR="005F3B6B">
                <w:rPr>
                  <w:rFonts w:ascii="Arial" w:eastAsia="Times New Roman" w:hAnsi="Arial" w:cs="Arial"/>
                  <w:color w:val="000000"/>
                  <w:sz w:val="20"/>
                  <w:szCs w:val="20"/>
                </w:rPr>
                <w:t>mei 2014</w:t>
              </w:r>
            </w:ins>
          </w:p>
        </w:tc>
      </w:tr>
      <w:tr w:rsidR="00C32CA4" w:rsidTr="005F3B6B">
        <w:trPr>
          <w:cantSplit/>
          <w:ins w:id="361"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62" w:author="Arjan" w:date="2014-05-08T16:57:00Z"/>
                <w:rFonts w:ascii="Arial" w:eastAsia="Times New Roman" w:hAnsi="Arial" w:cs="Arial"/>
                <w:b/>
                <w:bCs/>
                <w:color w:val="000000"/>
                <w:sz w:val="20"/>
                <w:szCs w:val="20"/>
              </w:rPr>
            </w:pPr>
            <w:ins w:id="363" w:author="Arjan" w:date="2014-05-08T16:57:00Z">
              <w:r w:rsidRPr="00661525">
                <w:rPr>
                  <w:rFonts w:ascii="Arial" w:eastAsia="Times New Roman" w:hAnsi="Arial" w:cs="Arial"/>
                  <w:b/>
                  <w:bCs/>
                  <w:color w:val="000000"/>
                  <w:sz w:val="20"/>
                  <w:szCs w:val="20"/>
                </w:rPr>
                <w:lastRenderedPageBreak/>
                <w:t>Toelichting attribuutsoort</w:t>
              </w:r>
            </w:ins>
          </w:p>
        </w:tc>
        <w:tc>
          <w:tcPr>
            <w:tcW w:w="5670" w:type="dxa"/>
            <w:shd w:val="clear" w:color="auto" w:fill="auto"/>
          </w:tcPr>
          <w:p w:rsidR="00C32CA4" w:rsidRDefault="00C32CA4" w:rsidP="005F3B6B">
            <w:pPr>
              <w:autoSpaceDE w:val="0"/>
              <w:autoSpaceDN w:val="0"/>
              <w:adjustRightInd w:val="0"/>
              <w:spacing w:line="240" w:lineRule="auto"/>
              <w:rPr>
                <w:ins w:id="364" w:author="Arjan" w:date="2014-05-08T16:57:00Z"/>
                <w:rFonts w:ascii="Arial" w:eastAsia="Times New Roman" w:hAnsi="Arial" w:cs="Arial"/>
                <w:color w:val="000000"/>
                <w:sz w:val="20"/>
                <w:szCs w:val="20"/>
              </w:rPr>
            </w:pPr>
            <w:ins w:id="365" w:author="Arjan" w:date="2014-05-08T16:57:00Z">
              <w:r w:rsidRPr="00661525">
                <w:rPr>
                  <w:rFonts w:ascii="Arial" w:eastAsia="Times New Roman" w:hAnsi="Arial" w:cs="Arial"/>
                  <w:color w:val="000000"/>
                  <w:sz w:val="20"/>
                  <w:szCs w:val="20"/>
                </w:rPr>
                <w:t>Het gaat om een uniek kenmerk</w:t>
              </w:r>
              <w:r>
                <w:rPr>
                  <w:rFonts w:ascii="Arial" w:eastAsia="Times New Roman" w:hAnsi="Arial" w:cs="Arial"/>
                  <w:color w:val="000000"/>
                  <w:sz w:val="20"/>
                  <w:szCs w:val="20"/>
                </w:rPr>
                <w:t>,</w:t>
              </w:r>
              <w:r w:rsidRPr="00661525">
                <w:rPr>
                  <w:rFonts w:ascii="Arial" w:eastAsia="Times New Roman" w:hAnsi="Arial" w:cs="Arial"/>
                  <w:color w:val="000000"/>
                  <w:sz w:val="20"/>
                  <w:szCs w:val="20"/>
                </w:rPr>
                <w:t xml:space="preserve"> gevormd door een reeks letters</w:t>
              </w:r>
              <w:r>
                <w:rPr>
                  <w:rFonts w:ascii="Arial" w:eastAsia="Times New Roman" w:hAnsi="Arial" w:cs="Arial"/>
                  <w:color w:val="000000"/>
                  <w:sz w:val="20"/>
                  <w:szCs w:val="20"/>
                </w:rPr>
                <w:t>,</w:t>
              </w:r>
              <w:r w:rsidRPr="00661525">
                <w:rPr>
                  <w:rFonts w:ascii="Arial" w:eastAsia="Times New Roman" w:hAnsi="Arial" w:cs="Arial"/>
                  <w:color w:val="000000"/>
                  <w:sz w:val="20"/>
                  <w:szCs w:val="20"/>
                </w:rPr>
                <w:t xml:space="preserve"> cijfers</w:t>
              </w:r>
              <w:r>
                <w:rPr>
                  <w:rFonts w:ascii="Arial" w:eastAsia="Times New Roman" w:hAnsi="Arial" w:cs="Arial"/>
                  <w:color w:val="000000"/>
                  <w:sz w:val="20"/>
                  <w:szCs w:val="20"/>
                </w:rPr>
                <w:t xml:space="preserve"> en/of leestekens</w:t>
              </w:r>
              <w:r w:rsidRPr="00661525">
                <w:rPr>
                  <w:rFonts w:ascii="Arial" w:eastAsia="Times New Roman" w:hAnsi="Arial" w:cs="Arial"/>
                  <w:color w:val="000000"/>
                  <w:sz w:val="20"/>
                  <w:szCs w:val="20"/>
                </w:rPr>
                <w:t xml:space="preserve">, dat het </w:t>
              </w:r>
              <w:r>
                <w:rPr>
                  <w:rFonts w:ascii="Arial" w:eastAsia="Times New Roman" w:hAnsi="Arial" w:cs="Arial"/>
                  <w:color w:val="000000"/>
                  <w:sz w:val="20"/>
                  <w:szCs w:val="20"/>
                </w:rPr>
                <w:t xml:space="preserve">informatieobject uniek </w:t>
              </w:r>
              <w:r w:rsidRPr="00661525">
                <w:rPr>
                  <w:rFonts w:ascii="Arial" w:eastAsia="Times New Roman" w:hAnsi="Arial" w:cs="Arial"/>
                  <w:color w:val="000000"/>
                  <w:sz w:val="20"/>
                  <w:szCs w:val="20"/>
                </w:rPr>
                <w:t>identificeert</w:t>
              </w:r>
              <w:r>
                <w:rPr>
                  <w:rFonts w:ascii="Arial" w:eastAsia="Times New Roman" w:hAnsi="Arial" w:cs="Arial"/>
                  <w:color w:val="000000"/>
                  <w:sz w:val="20"/>
                  <w:szCs w:val="20"/>
                </w:rPr>
                <w:t xml:space="preserve"> binnen de </w:t>
              </w:r>
              <w:r w:rsidRPr="00480EB1">
                <w:rPr>
                  <w:rFonts w:ascii="Arial" w:eastAsia="Times New Roman" w:hAnsi="Arial" w:cs="Arial"/>
                  <w:color w:val="000000"/>
                  <w:sz w:val="20"/>
                  <w:szCs w:val="20"/>
                </w:rPr>
                <w:t xml:space="preserve">organisatie die het </w:t>
              </w:r>
            </w:ins>
            <w:ins w:id="366" w:author="Arjan" w:date="2014-05-08T17:22:00Z">
              <w:r w:rsidR="005F3B6B">
                <w:rPr>
                  <w:rFonts w:ascii="Arial" w:eastAsia="Times New Roman" w:hAnsi="Arial" w:cs="Arial"/>
                  <w:color w:val="000000"/>
                  <w:sz w:val="20"/>
                  <w:szCs w:val="20"/>
                </w:rPr>
                <w:t>informatieobject</w:t>
              </w:r>
            </w:ins>
            <w:ins w:id="367" w:author="Arjan" w:date="2014-05-08T16:57:00Z">
              <w:r w:rsidRPr="00480EB1">
                <w:rPr>
                  <w:rFonts w:ascii="Arial" w:eastAsia="Times New Roman" w:hAnsi="Arial" w:cs="Arial"/>
                  <w:color w:val="000000"/>
                  <w:sz w:val="20"/>
                  <w:szCs w:val="20"/>
                </w:rPr>
                <w:t xml:space="preserve"> heeft</w:t>
              </w:r>
              <w:r>
                <w:rPr>
                  <w:rFonts w:ascii="Arial" w:eastAsia="Times New Roman" w:hAnsi="Arial" w:cs="Arial"/>
                  <w:color w:val="000000"/>
                  <w:sz w:val="20"/>
                  <w:szCs w:val="20"/>
                </w:rPr>
                <w:t xml:space="preserve"> </w:t>
              </w:r>
            </w:ins>
            <w:ins w:id="368" w:author="Arjan" w:date="2014-05-08T17:22:00Z">
              <w:r w:rsidR="00BB44B6">
                <w:rPr>
                  <w:rFonts w:cs="Arial"/>
                  <w:color w:val="000000"/>
                  <w:szCs w:val="20"/>
                </w:rPr>
                <w:t>gecreëerd</w:t>
              </w:r>
            </w:ins>
            <w:ins w:id="369" w:author="Arjan" w:date="2014-05-08T16:57:00Z">
              <w:r>
                <w:rPr>
                  <w:rFonts w:ascii="Arial" w:eastAsia="Times New Roman" w:hAnsi="Arial" w:cs="Arial"/>
                  <w:color w:val="000000"/>
                  <w:sz w:val="20"/>
                  <w:szCs w:val="20"/>
                </w:rPr>
                <w:t>.</w:t>
              </w:r>
              <w:r w:rsidRPr="00661525">
                <w:rPr>
                  <w:rFonts w:ascii="Arial" w:eastAsia="Times New Roman" w:hAnsi="Arial" w:cs="Arial"/>
                  <w:color w:val="000000"/>
                  <w:sz w:val="20"/>
                  <w:szCs w:val="20"/>
                </w:rPr>
                <w:t xml:space="preserve"> </w:t>
              </w:r>
            </w:ins>
          </w:p>
          <w:p w:rsidR="00C32CA4" w:rsidRPr="00661525" w:rsidRDefault="005F3B6B" w:rsidP="00BB44B6">
            <w:pPr>
              <w:autoSpaceDE w:val="0"/>
              <w:autoSpaceDN w:val="0"/>
              <w:adjustRightInd w:val="0"/>
              <w:spacing w:line="240" w:lineRule="auto"/>
              <w:rPr>
                <w:ins w:id="370" w:author="Arjan" w:date="2014-05-08T16:57:00Z"/>
                <w:rFonts w:ascii="Arial" w:eastAsia="Times New Roman" w:hAnsi="Arial" w:cs="Arial"/>
                <w:color w:val="000000"/>
                <w:sz w:val="20"/>
                <w:szCs w:val="20"/>
              </w:rPr>
            </w:pPr>
            <w:ins w:id="371" w:author="Arjan" w:date="2014-05-08T17:22:00Z">
              <w:r w:rsidRPr="0083120B">
                <w:rPr>
                  <w:rFonts w:ascii="Arial" w:eastAsia="Times New Roman" w:hAnsi="Arial" w:cs="Arial"/>
                  <w:color w:val="000000"/>
                  <w:sz w:val="20"/>
                  <w:szCs w:val="20"/>
                </w:rPr>
                <w:t xml:space="preserve">Dit identificeert een </w:t>
              </w:r>
              <w:r w:rsidR="00BB44B6">
                <w:rPr>
                  <w:rFonts w:ascii="Arial" w:eastAsia="Times New Roman" w:hAnsi="Arial" w:cs="Arial"/>
                  <w:color w:val="000000"/>
                  <w:sz w:val="20"/>
                  <w:szCs w:val="20"/>
                </w:rPr>
                <w:t>informatieobject</w:t>
              </w:r>
              <w:r w:rsidRPr="0083120B">
                <w:rPr>
                  <w:rFonts w:ascii="Arial" w:eastAsia="Times New Roman" w:hAnsi="Arial" w:cs="Arial"/>
                  <w:color w:val="000000"/>
                  <w:sz w:val="20"/>
                  <w:szCs w:val="20"/>
                </w:rPr>
                <w:t xml:space="preserve"> uniek binnen de desbetreffende organisatie</w:t>
              </w:r>
              <w:r>
                <w:rPr>
                  <w:rFonts w:ascii="Arial" w:eastAsia="Times New Roman" w:hAnsi="Arial" w:cs="Arial"/>
                  <w:color w:val="000000"/>
                  <w:sz w:val="20"/>
                  <w:szCs w:val="20"/>
                </w:rPr>
                <w:t xml:space="preserve"> en </w:t>
              </w:r>
              <w:r w:rsidRPr="00CD63CD">
                <w:rPr>
                  <w:rFonts w:ascii="Arial" w:eastAsia="Times New Roman" w:hAnsi="Arial" w:cs="Arial"/>
                  <w:color w:val="000000"/>
                  <w:sz w:val="20"/>
                  <w:szCs w:val="20"/>
                </w:rPr>
                <w:t xml:space="preserve">kan intern </w:t>
              </w:r>
              <w:r>
                <w:rPr>
                  <w:rFonts w:ascii="Arial" w:eastAsia="Times New Roman" w:hAnsi="Arial" w:cs="Arial"/>
                  <w:color w:val="000000"/>
                  <w:sz w:val="20"/>
                  <w:szCs w:val="20"/>
                </w:rPr>
                <w:t xml:space="preserve">en in schriftelijke en mondelinge communicatie met burgers en bedrijven </w:t>
              </w:r>
              <w:r w:rsidRPr="00CD63CD">
                <w:rPr>
                  <w:rFonts w:ascii="Arial" w:eastAsia="Times New Roman" w:hAnsi="Arial" w:cs="Arial"/>
                  <w:color w:val="000000"/>
                  <w:sz w:val="20"/>
                  <w:szCs w:val="20"/>
                </w:rPr>
                <w:t xml:space="preserve">worden gebruikt om snel te kunnen refereren aan een bepaald </w:t>
              </w:r>
            </w:ins>
            <w:ins w:id="372" w:author="Arjan" w:date="2014-05-08T17:23:00Z">
              <w:r w:rsidR="00BB44B6">
                <w:rPr>
                  <w:rFonts w:ascii="Arial" w:eastAsia="Times New Roman" w:hAnsi="Arial" w:cs="Arial"/>
                  <w:color w:val="000000"/>
                  <w:sz w:val="20"/>
                  <w:szCs w:val="20"/>
                </w:rPr>
                <w:t>informatieobject</w:t>
              </w:r>
              <w:r w:rsidR="00BB44B6">
                <w:rPr>
                  <w:rFonts w:ascii="Arial" w:eastAsia="Times New Roman" w:hAnsi="Arial" w:cs="Arial"/>
                  <w:color w:val="000000"/>
                  <w:sz w:val="20"/>
                  <w:szCs w:val="20"/>
                </w:rPr>
                <w:t>.</w:t>
              </w:r>
            </w:ins>
          </w:p>
        </w:tc>
      </w:tr>
      <w:tr w:rsidR="00C32CA4" w:rsidTr="005F3B6B">
        <w:trPr>
          <w:cantSplit/>
          <w:ins w:id="373"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74" w:author="Arjan" w:date="2014-05-08T16:57:00Z"/>
                <w:rFonts w:ascii="Arial" w:eastAsia="Times New Roman" w:hAnsi="Arial" w:cs="Arial"/>
                <w:b/>
                <w:bCs/>
                <w:color w:val="000000"/>
                <w:sz w:val="20"/>
                <w:szCs w:val="20"/>
              </w:rPr>
            </w:pPr>
            <w:ins w:id="375" w:author="Arjan" w:date="2014-05-08T16:57:00Z">
              <w:r>
                <w:rPr>
                  <w:rFonts w:ascii="Arial" w:eastAsia="Times New Roman" w:hAnsi="Arial" w:cs="Arial"/>
                  <w:b/>
                  <w:bCs/>
                  <w:color w:val="000000"/>
                  <w:sz w:val="20"/>
                  <w:szCs w:val="20"/>
                </w:rPr>
                <w:t>Formaat</w:t>
              </w:r>
              <w:r w:rsidRPr="00661525">
                <w:rPr>
                  <w:rFonts w:ascii="Arial" w:eastAsia="Times New Roman" w:hAnsi="Arial" w:cs="Arial"/>
                  <w:b/>
                  <w:bCs/>
                  <w:color w:val="000000"/>
                  <w:sz w:val="20"/>
                  <w:szCs w:val="20"/>
                </w:rPr>
                <w:t xml:space="preserve"> attribuutsoort</w:t>
              </w:r>
            </w:ins>
          </w:p>
        </w:tc>
        <w:tc>
          <w:tcPr>
            <w:tcW w:w="5670" w:type="dxa"/>
            <w:shd w:val="clear" w:color="auto" w:fill="auto"/>
          </w:tcPr>
          <w:p w:rsidR="00C32CA4" w:rsidRPr="00661525" w:rsidRDefault="00BB44B6" w:rsidP="005F3B6B">
            <w:pPr>
              <w:autoSpaceDE w:val="0"/>
              <w:autoSpaceDN w:val="0"/>
              <w:adjustRightInd w:val="0"/>
              <w:spacing w:line="240" w:lineRule="auto"/>
              <w:rPr>
                <w:ins w:id="376" w:author="Arjan" w:date="2014-05-08T16:57:00Z"/>
                <w:rFonts w:ascii="Arial" w:eastAsia="Times New Roman" w:hAnsi="Arial" w:cs="Arial"/>
                <w:color w:val="000000"/>
                <w:sz w:val="20"/>
                <w:szCs w:val="20"/>
              </w:rPr>
            </w:pPr>
            <w:ins w:id="377" w:author="Arjan" w:date="2014-05-08T16:57:00Z">
              <w:r>
                <w:rPr>
                  <w:rFonts w:ascii="Arial" w:eastAsia="Times New Roman" w:hAnsi="Arial" w:cs="Arial"/>
                  <w:color w:val="000000"/>
                  <w:sz w:val="20"/>
                  <w:szCs w:val="20"/>
                </w:rPr>
                <w:t>AN</w:t>
              </w:r>
            </w:ins>
            <w:ins w:id="378" w:author="Arjan" w:date="2014-05-08T17:23:00Z">
              <w:r>
                <w:rPr>
                  <w:rFonts w:ascii="Arial" w:eastAsia="Times New Roman" w:hAnsi="Arial" w:cs="Arial"/>
                  <w:color w:val="000000"/>
                  <w:sz w:val="20"/>
                  <w:szCs w:val="20"/>
                </w:rPr>
                <w:t>36</w:t>
              </w:r>
            </w:ins>
          </w:p>
        </w:tc>
      </w:tr>
      <w:tr w:rsidR="00C32CA4" w:rsidTr="005F3B6B">
        <w:trPr>
          <w:cantSplit/>
          <w:ins w:id="379" w:author="Arjan" w:date="2014-05-08T16:57:00Z"/>
        </w:trPr>
        <w:tc>
          <w:tcPr>
            <w:tcW w:w="3794" w:type="dxa"/>
            <w:shd w:val="clear" w:color="auto" w:fill="auto"/>
          </w:tcPr>
          <w:p w:rsidR="00C32CA4" w:rsidRDefault="00C32CA4" w:rsidP="005F3B6B">
            <w:pPr>
              <w:autoSpaceDE w:val="0"/>
              <w:autoSpaceDN w:val="0"/>
              <w:adjustRightInd w:val="0"/>
              <w:spacing w:line="240" w:lineRule="auto"/>
              <w:rPr>
                <w:ins w:id="380" w:author="Arjan" w:date="2014-05-08T16:57:00Z"/>
                <w:rFonts w:ascii="Arial" w:eastAsia="Times New Roman" w:hAnsi="Arial" w:cs="Arial"/>
                <w:b/>
                <w:bCs/>
                <w:color w:val="000000"/>
                <w:sz w:val="20"/>
                <w:szCs w:val="20"/>
              </w:rPr>
            </w:pPr>
            <w:proofErr w:type="spellStart"/>
            <w:ins w:id="381" w:author="Arjan" w:date="2014-05-08T16:57:00Z">
              <w:r>
                <w:rPr>
                  <w:rFonts w:ascii="Arial" w:eastAsia="Times New Roman" w:hAnsi="Arial" w:cs="Arial"/>
                  <w:b/>
                  <w:bCs/>
                  <w:color w:val="000000"/>
                  <w:sz w:val="20"/>
                  <w:szCs w:val="20"/>
                </w:rPr>
                <w:t>Waardenverzameling</w:t>
              </w:r>
              <w:proofErr w:type="spellEnd"/>
            </w:ins>
          </w:p>
        </w:tc>
        <w:tc>
          <w:tcPr>
            <w:tcW w:w="5670" w:type="dxa"/>
            <w:shd w:val="clear" w:color="auto" w:fill="auto"/>
          </w:tcPr>
          <w:p w:rsidR="00C32CA4" w:rsidRPr="00661525" w:rsidRDefault="00BB44B6" w:rsidP="005F3B6B">
            <w:pPr>
              <w:autoSpaceDE w:val="0"/>
              <w:autoSpaceDN w:val="0"/>
              <w:adjustRightInd w:val="0"/>
              <w:spacing w:line="240" w:lineRule="auto"/>
              <w:rPr>
                <w:ins w:id="382" w:author="Arjan" w:date="2014-05-08T16:57:00Z"/>
                <w:rFonts w:ascii="Arial" w:eastAsia="Times New Roman" w:hAnsi="Arial" w:cs="Arial"/>
                <w:color w:val="000000"/>
                <w:sz w:val="20"/>
                <w:szCs w:val="20"/>
              </w:rPr>
            </w:pPr>
            <w:ins w:id="383" w:author="Arjan" w:date="2014-05-08T17:23:00Z">
              <w:r>
                <w:rPr>
                  <w:rFonts w:ascii="Arial" w:eastAsia="Times New Roman" w:hAnsi="Arial" w:cs="Arial"/>
                  <w:color w:val="000000"/>
                  <w:sz w:val="20"/>
                  <w:szCs w:val="20"/>
                </w:rPr>
                <w:t xml:space="preserve">Cijfers, letters en leestekens, geen </w:t>
              </w:r>
              <w:proofErr w:type="spellStart"/>
              <w:r>
                <w:rPr>
                  <w:rFonts w:ascii="Arial" w:eastAsia="Times New Roman" w:hAnsi="Arial" w:cs="Arial"/>
                  <w:color w:val="000000"/>
                  <w:sz w:val="20"/>
                  <w:szCs w:val="20"/>
                </w:rPr>
                <w:t>diacrieten</w:t>
              </w:r>
            </w:ins>
            <w:proofErr w:type="spellEnd"/>
          </w:p>
        </w:tc>
      </w:tr>
      <w:tr w:rsidR="00C32CA4" w:rsidTr="005F3B6B">
        <w:trPr>
          <w:cantSplit/>
          <w:ins w:id="384"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85" w:author="Arjan" w:date="2014-05-08T16:57:00Z"/>
                <w:rFonts w:ascii="Arial" w:eastAsia="Times New Roman" w:hAnsi="Arial" w:cs="Arial"/>
                <w:b/>
                <w:bCs/>
                <w:color w:val="000000"/>
                <w:sz w:val="20"/>
                <w:szCs w:val="20"/>
              </w:rPr>
            </w:pPr>
            <w:ins w:id="386" w:author="Arjan" w:date="2014-05-08T16:57:00Z">
              <w:r w:rsidRPr="00661525">
                <w:rPr>
                  <w:rFonts w:ascii="Arial" w:eastAsia="Times New Roman" w:hAnsi="Arial" w:cs="Arial"/>
                  <w:b/>
                  <w:bCs/>
                  <w:color w:val="000000"/>
                  <w:sz w:val="20"/>
                  <w:szCs w:val="20"/>
                </w:rPr>
                <w:t>Indicatie materiële historie</w:t>
              </w:r>
            </w:ins>
          </w:p>
        </w:tc>
        <w:tc>
          <w:tcPr>
            <w:tcW w:w="5670" w:type="dxa"/>
            <w:shd w:val="clear" w:color="auto" w:fill="auto"/>
          </w:tcPr>
          <w:p w:rsidR="00C32CA4" w:rsidRPr="00661525" w:rsidRDefault="00C32CA4" w:rsidP="005F3B6B">
            <w:pPr>
              <w:autoSpaceDE w:val="0"/>
              <w:autoSpaceDN w:val="0"/>
              <w:adjustRightInd w:val="0"/>
              <w:spacing w:line="240" w:lineRule="auto"/>
              <w:rPr>
                <w:ins w:id="387" w:author="Arjan" w:date="2014-05-08T16:57:00Z"/>
                <w:rFonts w:ascii="Arial" w:eastAsia="Times New Roman" w:hAnsi="Arial" w:cs="Arial"/>
                <w:color w:val="000000"/>
                <w:sz w:val="20"/>
                <w:szCs w:val="20"/>
              </w:rPr>
            </w:pPr>
            <w:ins w:id="388" w:author="Arjan" w:date="2014-05-08T16:57:00Z">
              <w:r w:rsidRPr="00661525">
                <w:rPr>
                  <w:rFonts w:ascii="Arial" w:eastAsia="Times New Roman" w:hAnsi="Arial" w:cs="Arial"/>
                  <w:color w:val="000000"/>
                  <w:sz w:val="20"/>
                  <w:szCs w:val="20"/>
                </w:rPr>
                <w:t>Nee</w:t>
              </w:r>
            </w:ins>
          </w:p>
        </w:tc>
      </w:tr>
      <w:tr w:rsidR="00C32CA4" w:rsidTr="005F3B6B">
        <w:trPr>
          <w:cantSplit/>
          <w:ins w:id="389"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90" w:author="Arjan" w:date="2014-05-08T16:57:00Z"/>
                <w:rFonts w:ascii="Arial" w:eastAsia="Times New Roman" w:hAnsi="Arial" w:cs="Arial"/>
                <w:b/>
                <w:bCs/>
                <w:color w:val="000000"/>
                <w:sz w:val="20"/>
                <w:szCs w:val="20"/>
              </w:rPr>
            </w:pPr>
            <w:ins w:id="391" w:author="Arjan" w:date="2014-05-08T16:57:00Z">
              <w:r w:rsidRPr="00661525">
                <w:rPr>
                  <w:rFonts w:ascii="Arial" w:eastAsia="Times New Roman" w:hAnsi="Arial" w:cs="Arial"/>
                  <w:b/>
                  <w:bCs/>
                  <w:color w:val="000000"/>
                  <w:sz w:val="20"/>
                  <w:szCs w:val="20"/>
                </w:rPr>
                <w:t>Indicatie formele historie</w:t>
              </w:r>
            </w:ins>
          </w:p>
        </w:tc>
        <w:tc>
          <w:tcPr>
            <w:tcW w:w="5670" w:type="dxa"/>
            <w:shd w:val="clear" w:color="auto" w:fill="auto"/>
          </w:tcPr>
          <w:p w:rsidR="00C32CA4" w:rsidRPr="00661525" w:rsidRDefault="00C32CA4" w:rsidP="005F3B6B">
            <w:pPr>
              <w:autoSpaceDE w:val="0"/>
              <w:autoSpaceDN w:val="0"/>
              <w:adjustRightInd w:val="0"/>
              <w:spacing w:line="240" w:lineRule="auto"/>
              <w:rPr>
                <w:ins w:id="392" w:author="Arjan" w:date="2014-05-08T16:57:00Z"/>
                <w:rFonts w:ascii="Arial" w:eastAsia="Times New Roman" w:hAnsi="Arial" w:cs="Arial"/>
                <w:color w:val="000000"/>
                <w:sz w:val="20"/>
                <w:szCs w:val="20"/>
              </w:rPr>
            </w:pPr>
            <w:ins w:id="393" w:author="Arjan" w:date="2014-05-08T16:57:00Z">
              <w:r w:rsidRPr="00661525">
                <w:rPr>
                  <w:rFonts w:ascii="Arial" w:eastAsia="Times New Roman" w:hAnsi="Arial" w:cs="Arial"/>
                  <w:color w:val="000000"/>
                  <w:sz w:val="20"/>
                  <w:szCs w:val="20"/>
                </w:rPr>
                <w:t>Nee</w:t>
              </w:r>
            </w:ins>
          </w:p>
        </w:tc>
      </w:tr>
      <w:tr w:rsidR="00C32CA4" w:rsidTr="005F3B6B">
        <w:trPr>
          <w:cantSplit/>
          <w:ins w:id="394"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395" w:author="Arjan" w:date="2014-05-08T16:57:00Z"/>
                <w:rFonts w:ascii="Arial" w:eastAsia="Times New Roman" w:hAnsi="Arial" w:cs="Arial"/>
                <w:b/>
                <w:bCs/>
                <w:color w:val="000000"/>
                <w:sz w:val="20"/>
                <w:szCs w:val="20"/>
              </w:rPr>
            </w:pPr>
            <w:ins w:id="396" w:author="Arjan" w:date="2014-05-08T16:57:00Z">
              <w:r w:rsidRPr="00661525">
                <w:rPr>
                  <w:rFonts w:ascii="Arial" w:eastAsia="Times New Roman" w:hAnsi="Arial" w:cs="Arial"/>
                  <w:b/>
                  <w:bCs/>
                  <w:color w:val="000000"/>
                  <w:sz w:val="20"/>
                  <w:szCs w:val="20"/>
                </w:rPr>
                <w:t>Aanduiding gebeurtenis</w:t>
              </w:r>
            </w:ins>
          </w:p>
        </w:tc>
        <w:tc>
          <w:tcPr>
            <w:tcW w:w="5670" w:type="dxa"/>
            <w:shd w:val="clear" w:color="auto" w:fill="auto"/>
          </w:tcPr>
          <w:p w:rsidR="00C32CA4" w:rsidRPr="00661525" w:rsidRDefault="00C32CA4" w:rsidP="005F3B6B">
            <w:pPr>
              <w:autoSpaceDE w:val="0"/>
              <w:autoSpaceDN w:val="0"/>
              <w:adjustRightInd w:val="0"/>
              <w:spacing w:line="240" w:lineRule="auto"/>
              <w:rPr>
                <w:ins w:id="397" w:author="Arjan" w:date="2014-05-08T16:57:00Z"/>
                <w:rFonts w:ascii="Arial" w:eastAsia="Times New Roman" w:hAnsi="Arial" w:cs="Arial"/>
                <w:color w:val="000000"/>
                <w:sz w:val="20"/>
                <w:szCs w:val="20"/>
              </w:rPr>
            </w:pPr>
            <w:ins w:id="398" w:author="Arjan" w:date="2014-05-08T16:57:00Z">
              <w:r w:rsidRPr="00661525">
                <w:rPr>
                  <w:rFonts w:ascii="Arial" w:eastAsia="Times New Roman" w:hAnsi="Arial" w:cs="Arial"/>
                  <w:color w:val="000000"/>
                  <w:sz w:val="20"/>
                  <w:szCs w:val="20"/>
                </w:rPr>
                <w:t>Nee</w:t>
              </w:r>
            </w:ins>
          </w:p>
        </w:tc>
      </w:tr>
      <w:tr w:rsidR="00C32CA4" w:rsidTr="005F3B6B">
        <w:trPr>
          <w:cantSplit/>
          <w:ins w:id="399"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400" w:author="Arjan" w:date="2014-05-08T16:57:00Z"/>
                <w:rFonts w:ascii="Arial" w:eastAsia="Times New Roman" w:hAnsi="Arial" w:cs="Arial"/>
                <w:b/>
                <w:bCs/>
                <w:color w:val="000000"/>
                <w:sz w:val="20"/>
                <w:szCs w:val="20"/>
              </w:rPr>
            </w:pPr>
            <w:ins w:id="401" w:author="Arjan" w:date="2014-05-08T16:57:00Z">
              <w:r w:rsidRPr="00661525">
                <w:rPr>
                  <w:rFonts w:ascii="Arial" w:eastAsia="Times New Roman" w:hAnsi="Arial" w:cs="Arial"/>
                  <w:b/>
                  <w:bCs/>
                  <w:color w:val="000000"/>
                  <w:sz w:val="20"/>
                  <w:szCs w:val="20"/>
                </w:rPr>
                <w:t>Aanduiding brondocument</w:t>
              </w:r>
            </w:ins>
          </w:p>
        </w:tc>
        <w:tc>
          <w:tcPr>
            <w:tcW w:w="5670" w:type="dxa"/>
            <w:shd w:val="clear" w:color="auto" w:fill="auto"/>
          </w:tcPr>
          <w:p w:rsidR="00C32CA4" w:rsidRPr="00661525" w:rsidRDefault="00C32CA4" w:rsidP="005F3B6B">
            <w:pPr>
              <w:autoSpaceDE w:val="0"/>
              <w:autoSpaceDN w:val="0"/>
              <w:adjustRightInd w:val="0"/>
              <w:spacing w:line="240" w:lineRule="auto"/>
              <w:rPr>
                <w:ins w:id="402" w:author="Arjan" w:date="2014-05-08T16:57:00Z"/>
                <w:rFonts w:ascii="Arial" w:eastAsia="Times New Roman" w:hAnsi="Arial" w:cs="Arial"/>
                <w:color w:val="000000"/>
                <w:sz w:val="20"/>
                <w:szCs w:val="20"/>
              </w:rPr>
            </w:pPr>
            <w:ins w:id="403" w:author="Arjan" w:date="2014-05-08T16:57:00Z">
              <w:r w:rsidRPr="00661525">
                <w:rPr>
                  <w:rFonts w:ascii="Arial" w:eastAsia="Times New Roman" w:hAnsi="Arial" w:cs="Arial"/>
                  <w:color w:val="000000"/>
                  <w:sz w:val="20"/>
                  <w:szCs w:val="20"/>
                </w:rPr>
                <w:t>Nee</w:t>
              </w:r>
            </w:ins>
          </w:p>
        </w:tc>
      </w:tr>
      <w:tr w:rsidR="00C32CA4" w:rsidTr="005F3B6B">
        <w:trPr>
          <w:cantSplit/>
          <w:ins w:id="404"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405" w:author="Arjan" w:date="2014-05-08T16:57:00Z"/>
                <w:rFonts w:ascii="Arial" w:eastAsia="Times New Roman" w:hAnsi="Arial" w:cs="Arial"/>
                <w:b/>
                <w:bCs/>
                <w:color w:val="000000"/>
                <w:sz w:val="20"/>
                <w:szCs w:val="20"/>
              </w:rPr>
            </w:pPr>
            <w:ins w:id="406" w:author="Arjan" w:date="2014-05-08T16:57:00Z">
              <w:r w:rsidRPr="00661525">
                <w:rPr>
                  <w:rFonts w:ascii="Arial" w:eastAsia="Times New Roman" w:hAnsi="Arial" w:cs="Arial"/>
                  <w:b/>
                  <w:bCs/>
                  <w:color w:val="000000"/>
                  <w:sz w:val="20"/>
                  <w:szCs w:val="20"/>
                </w:rPr>
                <w:t>Indicatie in onderzoek</w:t>
              </w:r>
            </w:ins>
          </w:p>
        </w:tc>
        <w:tc>
          <w:tcPr>
            <w:tcW w:w="5670" w:type="dxa"/>
            <w:shd w:val="clear" w:color="auto" w:fill="auto"/>
          </w:tcPr>
          <w:p w:rsidR="00C32CA4" w:rsidRPr="00661525" w:rsidRDefault="00C32CA4" w:rsidP="005F3B6B">
            <w:pPr>
              <w:autoSpaceDE w:val="0"/>
              <w:autoSpaceDN w:val="0"/>
              <w:adjustRightInd w:val="0"/>
              <w:spacing w:line="240" w:lineRule="auto"/>
              <w:rPr>
                <w:ins w:id="407" w:author="Arjan" w:date="2014-05-08T16:57:00Z"/>
                <w:rFonts w:ascii="Arial" w:eastAsia="Times New Roman" w:hAnsi="Arial" w:cs="Arial"/>
                <w:color w:val="000000"/>
                <w:sz w:val="20"/>
                <w:szCs w:val="20"/>
              </w:rPr>
            </w:pPr>
            <w:ins w:id="408" w:author="Arjan" w:date="2014-05-08T16:57:00Z">
              <w:r w:rsidRPr="00661525">
                <w:rPr>
                  <w:rFonts w:ascii="Arial" w:eastAsia="Times New Roman" w:hAnsi="Arial" w:cs="Arial"/>
                  <w:color w:val="000000"/>
                  <w:sz w:val="20"/>
                  <w:szCs w:val="20"/>
                </w:rPr>
                <w:t>Nee</w:t>
              </w:r>
            </w:ins>
          </w:p>
        </w:tc>
      </w:tr>
      <w:tr w:rsidR="00C32CA4" w:rsidTr="005F3B6B">
        <w:trPr>
          <w:cantSplit/>
          <w:ins w:id="409"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410" w:author="Arjan" w:date="2014-05-08T16:57:00Z"/>
                <w:rFonts w:ascii="Arial" w:eastAsia="Times New Roman" w:hAnsi="Arial" w:cs="Arial"/>
                <w:b/>
                <w:bCs/>
                <w:color w:val="000000"/>
                <w:sz w:val="20"/>
                <w:szCs w:val="20"/>
              </w:rPr>
            </w:pPr>
            <w:ins w:id="411" w:author="Arjan" w:date="2014-05-08T16:57:00Z">
              <w:r w:rsidRPr="00661525">
                <w:rPr>
                  <w:rFonts w:ascii="Arial" w:eastAsia="Times New Roman" w:hAnsi="Arial" w:cs="Arial"/>
                  <w:b/>
                  <w:bCs/>
                  <w:color w:val="000000"/>
                  <w:sz w:val="20"/>
                  <w:szCs w:val="20"/>
                </w:rPr>
                <w:t>Aanduiding strijdigheid/nietigheid</w:t>
              </w:r>
            </w:ins>
          </w:p>
        </w:tc>
        <w:tc>
          <w:tcPr>
            <w:tcW w:w="5670" w:type="dxa"/>
            <w:shd w:val="clear" w:color="auto" w:fill="auto"/>
          </w:tcPr>
          <w:p w:rsidR="00C32CA4" w:rsidRPr="00661525" w:rsidRDefault="00C32CA4" w:rsidP="005F3B6B">
            <w:pPr>
              <w:autoSpaceDE w:val="0"/>
              <w:autoSpaceDN w:val="0"/>
              <w:adjustRightInd w:val="0"/>
              <w:spacing w:line="240" w:lineRule="auto"/>
              <w:rPr>
                <w:ins w:id="412" w:author="Arjan" w:date="2014-05-08T16:57:00Z"/>
                <w:rFonts w:ascii="Arial" w:eastAsia="Times New Roman" w:hAnsi="Arial" w:cs="Arial"/>
                <w:color w:val="000000"/>
                <w:sz w:val="20"/>
                <w:szCs w:val="20"/>
              </w:rPr>
            </w:pPr>
            <w:ins w:id="413" w:author="Arjan" w:date="2014-05-08T16:57:00Z">
              <w:r w:rsidRPr="00661525">
                <w:rPr>
                  <w:rFonts w:ascii="Arial" w:eastAsia="Times New Roman" w:hAnsi="Arial" w:cs="Arial"/>
                  <w:color w:val="000000"/>
                  <w:sz w:val="20"/>
                  <w:szCs w:val="20"/>
                </w:rPr>
                <w:t>Nee</w:t>
              </w:r>
            </w:ins>
          </w:p>
        </w:tc>
      </w:tr>
      <w:tr w:rsidR="00C32CA4" w:rsidTr="005F3B6B">
        <w:trPr>
          <w:cantSplit/>
          <w:ins w:id="414"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415" w:author="Arjan" w:date="2014-05-08T16:57:00Z"/>
                <w:rFonts w:ascii="Arial" w:eastAsia="Times New Roman" w:hAnsi="Arial" w:cs="Arial"/>
                <w:b/>
                <w:bCs/>
                <w:color w:val="000000"/>
                <w:sz w:val="20"/>
                <w:szCs w:val="20"/>
              </w:rPr>
            </w:pPr>
            <w:ins w:id="416" w:author="Arjan" w:date="2014-05-08T16:57:00Z">
              <w:r w:rsidRPr="00661525">
                <w:rPr>
                  <w:rFonts w:ascii="Arial" w:eastAsia="Times New Roman" w:hAnsi="Arial" w:cs="Arial"/>
                  <w:b/>
                  <w:bCs/>
                  <w:color w:val="000000"/>
                  <w:sz w:val="20"/>
                  <w:szCs w:val="20"/>
                </w:rPr>
                <w:t xml:space="preserve">Indicatie </w:t>
              </w:r>
              <w:proofErr w:type="spellStart"/>
              <w:r w:rsidRPr="00661525">
                <w:rPr>
                  <w:rFonts w:ascii="Arial" w:eastAsia="Times New Roman" w:hAnsi="Arial" w:cs="Arial"/>
                  <w:b/>
                  <w:bCs/>
                  <w:color w:val="000000"/>
                  <w:sz w:val="20"/>
                  <w:szCs w:val="20"/>
                </w:rPr>
                <w:t>kardinaliteit</w:t>
              </w:r>
              <w:proofErr w:type="spellEnd"/>
            </w:ins>
          </w:p>
        </w:tc>
        <w:tc>
          <w:tcPr>
            <w:tcW w:w="5670" w:type="dxa"/>
            <w:shd w:val="clear" w:color="auto" w:fill="auto"/>
          </w:tcPr>
          <w:p w:rsidR="00C32CA4" w:rsidRPr="00661525" w:rsidRDefault="00C32CA4" w:rsidP="005F3B6B">
            <w:pPr>
              <w:autoSpaceDE w:val="0"/>
              <w:autoSpaceDN w:val="0"/>
              <w:adjustRightInd w:val="0"/>
              <w:spacing w:line="240" w:lineRule="auto"/>
              <w:rPr>
                <w:ins w:id="417" w:author="Arjan" w:date="2014-05-08T16:57:00Z"/>
                <w:rFonts w:ascii="Arial" w:eastAsia="Times New Roman" w:hAnsi="Arial" w:cs="Arial"/>
                <w:color w:val="000000"/>
                <w:sz w:val="20"/>
                <w:szCs w:val="20"/>
              </w:rPr>
            </w:pPr>
            <w:ins w:id="418" w:author="Arjan" w:date="2014-05-08T16:57:00Z">
              <w:r w:rsidRPr="00661525">
                <w:rPr>
                  <w:rFonts w:ascii="Arial" w:eastAsia="Times New Roman" w:hAnsi="Arial" w:cs="Arial"/>
                  <w:color w:val="000000"/>
                  <w:sz w:val="20"/>
                  <w:szCs w:val="20"/>
                </w:rPr>
                <w:t>1-1</w:t>
              </w:r>
            </w:ins>
          </w:p>
        </w:tc>
      </w:tr>
      <w:tr w:rsidR="00C32CA4" w:rsidTr="005F3B6B">
        <w:trPr>
          <w:cantSplit/>
          <w:ins w:id="419" w:author="Arjan" w:date="2014-05-08T16:57:00Z"/>
        </w:trPr>
        <w:tc>
          <w:tcPr>
            <w:tcW w:w="3794" w:type="dxa"/>
            <w:shd w:val="clear" w:color="auto" w:fill="auto"/>
          </w:tcPr>
          <w:p w:rsidR="00C32CA4" w:rsidRPr="00661525" w:rsidRDefault="00C32CA4" w:rsidP="005F3B6B">
            <w:pPr>
              <w:autoSpaceDE w:val="0"/>
              <w:autoSpaceDN w:val="0"/>
              <w:adjustRightInd w:val="0"/>
              <w:spacing w:line="240" w:lineRule="auto"/>
              <w:rPr>
                <w:ins w:id="420" w:author="Arjan" w:date="2014-05-08T16:57:00Z"/>
                <w:rFonts w:ascii="Arial" w:eastAsia="Times New Roman" w:hAnsi="Arial" w:cs="Arial"/>
                <w:b/>
                <w:bCs/>
                <w:color w:val="000000"/>
                <w:sz w:val="20"/>
                <w:szCs w:val="20"/>
              </w:rPr>
            </w:pPr>
            <w:ins w:id="421" w:author="Arjan" w:date="2014-05-08T16:57:00Z">
              <w:r w:rsidRPr="00661525">
                <w:rPr>
                  <w:rFonts w:ascii="Arial" w:eastAsia="Times New Roman" w:hAnsi="Arial" w:cs="Arial"/>
                  <w:b/>
                  <w:bCs/>
                  <w:color w:val="000000"/>
                  <w:sz w:val="20"/>
                  <w:szCs w:val="20"/>
                </w:rPr>
                <w:t>Indicatie authentiek</w:t>
              </w:r>
            </w:ins>
          </w:p>
        </w:tc>
        <w:tc>
          <w:tcPr>
            <w:tcW w:w="5670" w:type="dxa"/>
            <w:shd w:val="clear" w:color="auto" w:fill="auto"/>
          </w:tcPr>
          <w:p w:rsidR="00C32CA4" w:rsidRPr="00661525" w:rsidRDefault="00C32CA4" w:rsidP="005F3B6B">
            <w:pPr>
              <w:autoSpaceDE w:val="0"/>
              <w:autoSpaceDN w:val="0"/>
              <w:adjustRightInd w:val="0"/>
              <w:spacing w:line="240" w:lineRule="auto"/>
              <w:rPr>
                <w:ins w:id="422" w:author="Arjan" w:date="2014-05-08T16:57:00Z"/>
                <w:rFonts w:ascii="Arial" w:eastAsia="Times New Roman" w:hAnsi="Arial" w:cs="Arial"/>
                <w:color w:val="000000"/>
                <w:sz w:val="20"/>
                <w:szCs w:val="20"/>
              </w:rPr>
            </w:pPr>
            <w:ins w:id="423" w:author="Arjan" w:date="2014-05-08T16:57:00Z">
              <w:r w:rsidRPr="00661525">
                <w:rPr>
                  <w:rFonts w:ascii="Arial" w:eastAsia="Times New Roman" w:hAnsi="Arial" w:cs="Arial"/>
                  <w:color w:val="000000"/>
                  <w:sz w:val="20"/>
                  <w:szCs w:val="20"/>
                </w:rPr>
                <w:t>Gemeentelijk basisgegeven</w:t>
              </w:r>
            </w:ins>
          </w:p>
        </w:tc>
      </w:tr>
      <w:tr w:rsidR="00C32CA4" w:rsidTr="005F3B6B">
        <w:trPr>
          <w:cantSplit/>
          <w:ins w:id="424" w:author="Arjan" w:date="2014-05-08T16:57:00Z"/>
        </w:trPr>
        <w:tc>
          <w:tcPr>
            <w:tcW w:w="3794" w:type="dxa"/>
            <w:tcBorders>
              <w:bottom w:val="single" w:sz="4" w:space="0" w:color="auto"/>
            </w:tcBorders>
            <w:shd w:val="clear" w:color="auto" w:fill="auto"/>
          </w:tcPr>
          <w:p w:rsidR="00C32CA4" w:rsidRPr="00661525" w:rsidRDefault="00C32CA4" w:rsidP="005F3B6B">
            <w:pPr>
              <w:autoSpaceDE w:val="0"/>
              <w:autoSpaceDN w:val="0"/>
              <w:adjustRightInd w:val="0"/>
              <w:spacing w:line="240" w:lineRule="auto"/>
              <w:rPr>
                <w:ins w:id="425" w:author="Arjan" w:date="2014-05-08T16:57:00Z"/>
                <w:rFonts w:ascii="Arial" w:eastAsia="Times New Roman" w:hAnsi="Arial" w:cs="Arial"/>
                <w:b/>
                <w:bCs/>
                <w:color w:val="000000"/>
                <w:sz w:val="20"/>
                <w:szCs w:val="20"/>
              </w:rPr>
            </w:pPr>
            <w:ins w:id="426" w:author="Arjan" w:date="2014-05-08T16:57:00Z">
              <w:r w:rsidRPr="00661525">
                <w:rPr>
                  <w:rFonts w:ascii="Arial" w:eastAsia="Times New Roman" w:hAnsi="Arial" w:cs="Arial"/>
                  <w:b/>
                  <w:bCs/>
                  <w:color w:val="000000"/>
                  <w:sz w:val="20"/>
                  <w:szCs w:val="20"/>
                </w:rPr>
                <w:t>Regels attribuutsoort</w:t>
              </w:r>
            </w:ins>
          </w:p>
        </w:tc>
        <w:tc>
          <w:tcPr>
            <w:tcW w:w="5670" w:type="dxa"/>
            <w:tcBorders>
              <w:bottom w:val="single" w:sz="4" w:space="0" w:color="auto"/>
            </w:tcBorders>
            <w:shd w:val="clear" w:color="auto" w:fill="auto"/>
          </w:tcPr>
          <w:p w:rsidR="00C32CA4" w:rsidRPr="00661525" w:rsidRDefault="00BB44B6" w:rsidP="005F3B6B">
            <w:pPr>
              <w:autoSpaceDE w:val="0"/>
              <w:autoSpaceDN w:val="0"/>
              <w:adjustRightInd w:val="0"/>
              <w:spacing w:line="240" w:lineRule="auto"/>
              <w:rPr>
                <w:ins w:id="427" w:author="Arjan" w:date="2014-05-08T16:57:00Z"/>
                <w:rFonts w:ascii="Arial" w:eastAsia="Times New Roman" w:hAnsi="Arial" w:cs="Arial"/>
                <w:color w:val="000000"/>
                <w:sz w:val="20"/>
                <w:szCs w:val="20"/>
              </w:rPr>
            </w:pPr>
            <w:ins w:id="428" w:author="Arjan" w:date="2014-05-08T17:23:00Z">
              <w:r>
                <w:rPr>
                  <w:rFonts w:ascii="Arial" w:eastAsia="Times New Roman" w:hAnsi="Arial" w:cs="Arial"/>
                  <w:color w:val="000000"/>
                  <w:sz w:val="20"/>
                  <w:szCs w:val="20"/>
                </w:rPr>
                <w:t>-</w:t>
              </w:r>
            </w:ins>
          </w:p>
        </w:tc>
      </w:tr>
    </w:tbl>
    <w:p w:rsidR="007247B4" w:rsidRDefault="007247B4"/>
    <w:p w:rsidR="00A56B22" w:rsidRDefault="00A56B22" w:rsidP="00A56B22">
      <w:pPr>
        <w:pStyle w:val="Kop3"/>
        <w:rPr>
          <w:ins w:id="429" w:author="Arjan" w:date="2014-04-28T23:49:00Z"/>
          <w:noProof/>
        </w:rPr>
      </w:pPr>
      <w:ins w:id="430" w:author="Arjan" w:date="2014-04-28T23:49:00Z">
        <w:r>
          <w:rPr>
            <w:noProof/>
          </w:rPr>
          <w:t>Verantwoordelijke organisatie</w:t>
        </w:r>
      </w:ins>
    </w:p>
    <w:p w:rsidR="00A56B22" w:rsidRDefault="00A56B22" w:rsidP="00A56B22">
      <w:pPr>
        <w:rPr>
          <w:ins w:id="431" w:author="Arjan" w:date="2014-04-28T23:49:00Z"/>
        </w:rPr>
      </w:pPr>
      <w:ins w:id="432" w:author="Arjan" w:date="2014-04-28T23:49:00Z">
        <w:r>
          <w:t xml:space="preserve">In ketensamenwerking, als </w:t>
        </w:r>
      </w:ins>
      <w:ins w:id="433" w:author="Arjan" w:date="2014-04-29T00:00:00Z">
        <w:r w:rsidR="002E7E1C">
          <w:t>documenten uitgewisseld worden tussen partijen</w:t>
        </w:r>
      </w:ins>
      <w:ins w:id="434" w:author="Arjan" w:date="2014-04-28T23:49:00Z">
        <w:r>
          <w:t xml:space="preserve">, is er nu geen kenmerk voorhanden waaruit duidelijk wordt welke organisatie verantwoordelijke is voor </w:t>
        </w:r>
      </w:ins>
      <w:ins w:id="435" w:author="Arjan" w:date="2014-04-29T00:06:00Z">
        <w:r w:rsidR="002E7E1C">
          <w:t xml:space="preserve">(de inhoud van) </w:t>
        </w:r>
      </w:ins>
      <w:ins w:id="436" w:author="Arjan" w:date="2014-04-29T00:00:00Z">
        <w:r w:rsidR="002E7E1C">
          <w:rPr>
            <w:rFonts w:ascii="Arial" w:eastAsia="Times New Roman" w:hAnsi="Arial" w:cs="Arial"/>
            <w:color w:val="000000"/>
            <w:sz w:val="20"/>
            <w:szCs w:val="20"/>
          </w:rPr>
          <w:t>het informatieobject</w:t>
        </w:r>
      </w:ins>
      <w:ins w:id="437" w:author="Arjan" w:date="2014-04-28T23:49:00Z">
        <w:r>
          <w:t xml:space="preserve">. Dit </w:t>
        </w:r>
      </w:ins>
      <w:ins w:id="438" w:author="Arjan" w:date="2014-04-29T00:02:00Z">
        <w:r w:rsidR="002E7E1C">
          <w:t xml:space="preserve">lijkt </w:t>
        </w:r>
      </w:ins>
      <w:ins w:id="439" w:author="Arjan" w:date="2014-04-28T23:49:00Z">
        <w:r>
          <w:t xml:space="preserve">afgeleid </w:t>
        </w:r>
      </w:ins>
      <w:ins w:id="440" w:author="Arjan" w:date="2014-04-29T00:02:00Z">
        <w:r w:rsidR="002E7E1C">
          <w:t xml:space="preserve">te </w:t>
        </w:r>
      </w:ins>
      <w:ins w:id="441" w:author="Arjan" w:date="2014-04-28T23:49:00Z">
        <w:r>
          <w:t>kunnen worden uit de ZAAK</w:t>
        </w:r>
      </w:ins>
      <w:ins w:id="442" w:author="Arjan" w:date="2014-04-29T00:02:00Z">
        <w:r w:rsidR="002E7E1C">
          <w:t xml:space="preserve"> waarvan het informatieobject deel uit maakt</w:t>
        </w:r>
      </w:ins>
      <w:ins w:id="443" w:author="Arjan" w:date="2014-04-28T23:49:00Z">
        <w:r>
          <w:t xml:space="preserve">. </w:t>
        </w:r>
      </w:ins>
      <w:ins w:id="444" w:author="Arjan" w:date="2014-04-29T00:02:00Z">
        <w:r w:rsidR="002E7E1C">
          <w:t xml:space="preserve">Dit is evenwel niet betrouwbaar. Een informatieobject dat door de ene organisatie is </w:t>
        </w:r>
      </w:ins>
      <w:ins w:id="445" w:author="Arjan" w:date="2014-04-29T00:03:00Z">
        <w:r w:rsidR="002E7E1C">
          <w:t>gecreëerd</w:t>
        </w:r>
      </w:ins>
      <w:ins w:id="446" w:author="Arjan" w:date="2014-04-29T00:02:00Z">
        <w:r w:rsidR="002E7E1C">
          <w:t xml:space="preserve"> (en waarvoor die organisatie verantwoordelijk is) </w:t>
        </w:r>
      </w:ins>
      <w:ins w:id="447" w:author="Arjan" w:date="2014-04-29T00:03:00Z">
        <w:r w:rsidR="002E7E1C">
          <w:t xml:space="preserve">kan deel uit maken van een zaak van een ketenpartner. </w:t>
        </w:r>
      </w:ins>
      <w:ins w:id="448" w:author="Arjan" w:date="2014-04-28T23:49:00Z">
        <w:r>
          <w:t xml:space="preserve">Om de verantwoordelijke uit te kunnen wisselen, introduceren we het attribuutsoort ‘Verantwoordelijke organisatie’ bij </w:t>
        </w:r>
      </w:ins>
      <w:ins w:id="449" w:author="Arjan" w:date="2014-04-29T00:04:00Z">
        <w:r w:rsidR="002E7E1C">
          <w:t>INFORMATIEOBJECT</w:t>
        </w:r>
      </w:ins>
      <w:ins w:id="450" w:author="Arjan" w:date="2014-04-28T23:49:00Z">
        <w:r>
          <w:t>.</w:t>
        </w:r>
      </w:ins>
    </w:p>
    <w:p w:rsidR="006D5FFC" w:rsidRPr="00B92D60" w:rsidRDefault="006D5FFC" w:rsidP="006D5FFC">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741825"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741825"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741825"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p>
    <w:tbl>
      <w:tblPr>
        <w:tblW w:w="9360" w:type="dxa"/>
        <w:tblInd w:w="60" w:type="dxa"/>
        <w:tblLayout w:type="fixed"/>
        <w:tblCellMar>
          <w:left w:w="60" w:type="dxa"/>
          <w:right w:w="60" w:type="dxa"/>
        </w:tblCellMar>
        <w:tblLook w:val="0000"/>
      </w:tblPr>
      <w:tblGrid>
        <w:gridCol w:w="3780"/>
        <w:gridCol w:w="5580"/>
      </w:tblGrid>
      <w:tr w:rsidR="006D5FFC" w:rsidRPr="00717312" w:rsidTr="00E710F0">
        <w:trPr>
          <w:trHeight w:val="230"/>
        </w:trPr>
        <w:tc>
          <w:tcPr>
            <w:tcW w:w="3780" w:type="dxa"/>
            <w:tcBorders>
              <w:top w:val="single" w:sz="4" w:space="0" w:color="auto"/>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6D5FFC"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6D5FFC" w:rsidRPr="00717312">
              <w:rPr>
                <w:rFonts w:ascii="Arial" w:hAnsi="Arial" w:cs="Arial"/>
                <w:sz w:val="20"/>
                <w:szCs w:val="20"/>
                <w:lang w:val="en-AU"/>
              </w:rPr>
              <w:instrText xml:space="preserve">MERGEFIELD </w:instrText>
            </w:r>
            <w:r w:rsidR="006D5FFC"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6D5FFC"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KING</w:t>
            </w: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roofErr w:type="spellStart"/>
            <w:r w:rsidRPr="00717312">
              <w:rPr>
                <w:rFonts w:ascii="Arial" w:eastAsia="Times New Roman" w:hAnsi="Arial" w:cs="Arial"/>
                <w:b/>
                <w:bCs/>
                <w:color w:val="000000"/>
                <w:sz w:val="20"/>
                <w:szCs w:val="20"/>
              </w:rPr>
              <w:t>XML-tag</w:t>
            </w:r>
            <w:proofErr w:type="spellEnd"/>
            <w:r w:rsidRPr="00717312">
              <w:rPr>
                <w:rFonts w:ascii="Arial" w:eastAsia="Times New Roman" w:hAnsi="Arial" w:cs="Arial"/>
                <w:b/>
                <w:bCs/>
                <w:color w:val="000000"/>
                <w:sz w:val="20"/>
                <w:szCs w:val="20"/>
              </w:rPr>
              <w:t xml:space="preserve"> attribuutsoort</w:t>
            </w:r>
          </w:p>
        </w:tc>
        <w:tc>
          <w:tcPr>
            <w:tcW w:w="5580" w:type="dxa"/>
            <w:tcBorders>
              <w:top w:val="nil"/>
              <w:left w:val="nil"/>
              <w:bottom w:val="nil"/>
              <w:right w:val="nil"/>
            </w:tcBorders>
          </w:tcPr>
          <w:p w:rsidR="006D5FFC"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6D5FFC" w:rsidRPr="00717312">
              <w:rPr>
                <w:rFonts w:ascii="Arial" w:hAnsi="Arial" w:cs="Arial"/>
                <w:sz w:val="20"/>
                <w:szCs w:val="20"/>
                <w:lang w:val="en-AU"/>
              </w:rPr>
              <w:instrText xml:space="preserve">MERGEFIELD </w:instrText>
            </w:r>
            <w:r w:rsidR="006D5FFC"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6D5FFC"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480EB1">
              <w:rPr>
                <w:rFonts w:ascii="Arial" w:hAnsi="Arial" w:cs="Arial"/>
                <w:sz w:val="20"/>
                <w:szCs w:val="20"/>
                <w:lang w:val="en-AU"/>
              </w:rPr>
              <w:t xml:space="preserve">Het RSIN van de </w:t>
            </w:r>
            <w:proofErr w:type="spellStart"/>
            <w:r w:rsidRPr="00480EB1">
              <w:rPr>
                <w:rFonts w:ascii="Arial" w:hAnsi="Arial" w:cs="Arial"/>
                <w:sz w:val="20"/>
                <w:szCs w:val="20"/>
                <w:lang w:val="en-AU"/>
              </w:rPr>
              <w:t>organisatie</w:t>
            </w:r>
            <w:proofErr w:type="spellEnd"/>
            <w:r w:rsidRPr="00480EB1">
              <w:rPr>
                <w:rFonts w:ascii="Arial" w:hAnsi="Arial" w:cs="Arial"/>
                <w:sz w:val="20"/>
                <w:szCs w:val="20"/>
                <w:lang w:val="en-AU"/>
              </w:rPr>
              <w:t xml:space="preserve"> die </w:t>
            </w:r>
            <w:proofErr w:type="spellStart"/>
            <w:r w:rsidRPr="00480EB1">
              <w:rPr>
                <w:rFonts w:ascii="Arial" w:hAnsi="Arial" w:cs="Arial"/>
                <w:sz w:val="20"/>
                <w:szCs w:val="20"/>
                <w:lang w:val="en-AU"/>
              </w:rPr>
              <w:t>verantwoordelijk</w:t>
            </w:r>
            <w:proofErr w:type="spellEnd"/>
            <w:r w:rsidRPr="00480EB1">
              <w:rPr>
                <w:rFonts w:ascii="Arial" w:hAnsi="Arial" w:cs="Arial"/>
                <w:sz w:val="20"/>
                <w:szCs w:val="20"/>
                <w:lang w:val="en-AU"/>
              </w:rPr>
              <w:t xml:space="preserve"> is </w:t>
            </w:r>
            <w:proofErr w:type="spellStart"/>
            <w:r w:rsidRPr="00480EB1">
              <w:rPr>
                <w:rFonts w:ascii="Arial" w:hAnsi="Arial" w:cs="Arial"/>
                <w:sz w:val="20"/>
                <w:szCs w:val="20"/>
                <w:lang w:val="en-AU"/>
              </w:rPr>
              <w:t>voor</w:t>
            </w:r>
            <w:proofErr w:type="spellEnd"/>
            <w:r w:rsidRPr="00480EB1">
              <w:rPr>
                <w:rFonts w:ascii="Arial" w:hAnsi="Arial" w:cs="Arial"/>
                <w:sz w:val="20"/>
                <w:szCs w:val="20"/>
                <w:lang w:val="en-AU"/>
              </w:rPr>
              <w:t xml:space="preserve"> het </w:t>
            </w:r>
            <w:proofErr w:type="spellStart"/>
            <w:r w:rsidRPr="00480EB1">
              <w:rPr>
                <w:rFonts w:ascii="Arial" w:hAnsi="Arial" w:cs="Arial"/>
                <w:sz w:val="20"/>
                <w:szCs w:val="20"/>
                <w:lang w:val="en-AU"/>
              </w:rPr>
              <w:t>beheer</w:t>
            </w:r>
            <w:proofErr w:type="spellEnd"/>
            <w:r w:rsidRPr="00480EB1">
              <w:rPr>
                <w:rFonts w:ascii="Arial" w:hAnsi="Arial" w:cs="Arial"/>
                <w:sz w:val="20"/>
                <w:szCs w:val="20"/>
                <w:lang w:val="en-AU"/>
              </w:rPr>
              <w:t xml:space="preserve"> van het </w:t>
            </w:r>
            <w:proofErr w:type="spellStart"/>
            <w:r>
              <w:rPr>
                <w:rFonts w:ascii="Arial" w:hAnsi="Arial" w:cs="Arial"/>
                <w:sz w:val="20"/>
                <w:szCs w:val="20"/>
                <w:lang w:val="en-AU"/>
              </w:rPr>
              <w:t>informatieobject</w:t>
            </w:r>
            <w:proofErr w:type="spellEnd"/>
            <w:r w:rsidRPr="00480EB1">
              <w:rPr>
                <w:rFonts w:ascii="Arial" w:hAnsi="Arial" w:cs="Arial"/>
                <w:sz w:val="20"/>
                <w:szCs w:val="20"/>
                <w:lang w:val="en-AU"/>
              </w:rPr>
              <w:t>.</w:t>
            </w: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-2013</w:t>
            </w: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2E7E1C" w:rsidRPr="00717312" w:rsidRDefault="006D5FFC" w:rsidP="00197EF3">
            <w:pPr>
              <w:autoSpaceDE w:val="0"/>
              <w:autoSpaceDN w:val="0"/>
              <w:adjustRightInd w:val="0"/>
              <w:spacing w:line="240" w:lineRule="auto"/>
              <w:rPr>
                <w:rFonts w:ascii="Arial" w:eastAsia="Times New Roman" w:hAnsi="Arial" w:cs="Arial"/>
                <w:color w:val="000000"/>
                <w:sz w:val="20"/>
                <w:szCs w:val="20"/>
              </w:rPr>
            </w:pPr>
            <w:r w:rsidRPr="00480EB1">
              <w:rPr>
                <w:rFonts w:ascii="Arial" w:eastAsia="Times New Roman" w:hAnsi="Arial" w:cs="Arial"/>
                <w:color w:val="000000"/>
                <w:sz w:val="20"/>
                <w:szCs w:val="20"/>
              </w:rPr>
              <w:t xml:space="preserve">Het betreft het RSIN (Rechtspersonen en Samenwerkingsverbanden </w:t>
            </w:r>
            <w:proofErr w:type="spellStart"/>
            <w:r w:rsidRPr="00480EB1">
              <w:rPr>
                <w:rFonts w:ascii="Arial" w:eastAsia="Times New Roman" w:hAnsi="Arial" w:cs="Arial"/>
                <w:color w:val="000000"/>
                <w:sz w:val="20"/>
                <w:szCs w:val="20"/>
              </w:rPr>
              <w:t>InformatieNummer</w:t>
            </w:r>
            <w:proofErr w:type="spellEnd"/>
            <w:r w:rsidRPr="00480EB1">
              <w:rPr>
                <w:rFonts w:ascii="Arial" w:eastAsia="Times New Roman" w:hAnsi="Arial" w:cs="Arial"/>
                <w:color w:val="000000"/>
                <w:sz w:val="20"/>
                <w:szCs w:val="20"/>
              </w:rPr>
              <w:t xml:space="preserve">) zoals dat door de KvK in het NHR aan elk rechtspersoon en samenwerkingsverband is toegekend. Dit identificeert uniek de organisatie, zijnde een rechtspersoon of samenwerkingsverband, dat </w:t>
            </w:r>
            <w:del w:id="451" w:author="Arjan" w:date="2014-04-29T00:05:00Z">
              <w:r w:rsidRPr="00480EB1" w:rsidDel="002E7E1C">
                <w:rPr>
                  <w:rFonts w:ascii="Arial" w:eastAsia="Times New Roman" w:hAnsi="Arial" w:cs="Arial"/>
                  <w:color w:val="000000"/>
                  <w:sz w:val="20"/>
                  <w:szCs w:val="20"/>
                </w:rPr>
                <w:delText>het document in beheer heeft</w:delText>
              </w:r>
            </w:del>
            <w:ins w:id="452" w:author="Arjan" w:date="2014-04-29T00:06:00Z">
              <w:r w:rsidR="002E7E1C">
                <w:rPr>
                  <w:rFonts w:ascii="Arial" w:eastAsia="Times New Roman" w:hAnsi="Arial" w:cs="Arial"/>
                  <w:color w:val="000000"/>
                  <w:sz w:val="20"/>
                  <w:szCs w:val="20"/>
                </w:rPr>
                <w:t>(</w:t>
              </w:r>
            </w:ins>
            <w:ins w:id="453" w:author="Arjan" w:date="2014-04-29T00:05:00Z">
              <w:r w:rsidR="002E7E1C">
                <w:rPr>
                  <w:rFonts w:ascii="Arial" w:eastAsia="Times New Roman" w:hAnsi="Arial" w:cs="Arial"/>
                  <w:color w:val="000000"/>
                  <w:sz w:val="20"/>
                  <w:szCs w:val="20"/>
                </w:rPr>
                <w:t>inhoudelijk</w:t>
              </w:r>
            </w:ins>
            <w:ins w:id="454" w:author="Arjan" w:date="2014-04-29T00:06:00Z">
              <w:r w:rsidR="002E7E1C">
                <w:rPr>
                  <w:rFonts w:ascii="Arial" w:eastAsia="Times New Roman" w:hAnsi="Arial" w:cs="Arial"/>
                  <w:color w:val="000000"/>
                  <w:sz w:val="20"/>
                  <w:szCs w:val="20"/>
                </w:rPr>
                <w:t>)</w:t>
              </w:r>
            </w:ins>
            <w:ins w:id="455" w:author="Arjan" w:date="2014-04-29T00:05:00Z">
              <w:r w:rsidR="002E7E1C">
                <w:rPr>
                  <w:rFonts w:ascii="Arial" w:eastAsia="Times New Roman" w:hAnsi="Arial" w:cs="Arial"/>
                  <w:color w:val="000000"/>
                  <w:sz w:val="20"/>
                  <w:szCs w:val="20"/>
                </w:rPr>
                <w:t xml:space="preserve"> verantwoordelijk is voor het informatieobject</w:t>
              </w:r>
            </w:ins>
            <w:r w:rsidRPr="00480EB1">
              <w:rPr>
                <w:rFonts w:ascii="Arial" w:eastAsia="Times New Roman" w:hAnsi="Arial" w:cs="Arial"/>
                <w:color w:val="000000"/>
                <w:sz w:val="20"/>
                <w:szCs w:val="20"/>
              </w:rPr>
              <w:t>. Het RSIN staat in het Handelsregister (NHR) en op het daaraan te ontlenen uittreksel.</w:t>
            </w: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6D5FFC"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6D5FFC" w:rsidRPr="00717312">
              <w:rPr>
                <w:rFonts w:ascii="Arial" w:hAnsi="Arial" w:cs="Arial"/>
                <w:sz w:val="20"/>
                <w:szCs w:val="20"/>
                <w:lang w:val="en-AU"/>
              </w:rPr>
              <w:instrText xml:space="preserve">MERGEFIELD </w:instrText>
            </w:r>
            <w:r w:rsidR="006D5FFC"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6D5FFC"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roofErr w:type="spellStart"/>
            <w:r w:rsidRPr="00717312">
              <w:rPr>
                <w:rFonts w:ascii="Arial" w:eastAsia="Times New Roman" w:hAnsi="Arial" w:cs="Arial"/>
                <w:b/>
                <w:bCs/>
                <w:color w:val="000000"/>
                <w:sz w:val="20"/>
                <w:szCs w:val="20"/>
              </w:rPr>
              <w:t>Waardenverzameling</w:t>
            </w:r>
            <w:proofErr w:type="spellEnd"/>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De in het NHR voorkomende unieke identificaties van rechtspersonen en samenwerkingsverbanden.</w:t>
            </w:r>
          </w:p>
        </w:tc>
      </w:tr>
      <w:tr w:rsidR="006D5FFC" w:rsidRPr="00717312" w:rsidTr="00E710F0">
        <w:trPr>
          <w:trHeight w:val="215"/>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15"/>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del w:id="456" w:author="Arjan" w:date="2014-04-29T00:06:00Z">
              <w:r w:rsidRPr="00717312" w:rsidDel="002E7E1C">
                <w:rPr>
                  <w:rFonts w:ascii="Arial" w:eastAsia="Times New Roman" w:hAnsi="Arial" w:cs="Arial"/>
                  <w:color w:val="000000"/>
                  <w:sz w:val="20"/>
                  <w:szCs w:val="20"/>
                </w:rPr>
                <w:delText>Nee</w:delText>
              </w:r>
            </w:del>
            <w:ins w:id="457" w:author="Arjan" w:date="2014-04-29T00:06:00Z">
              <w:r w:rsidR="002E7E1C">
                <w:rPr>
                  <w:rFonts w:ascii="Arial" w:eastAsia="Times New Roman" w:hAnsi="Arial" w:cs="Arial"/>
                  <w:color w:val="000000"/>
                  <w:sz w:val="20"/>
                  <w:szCs w:val="20"/>
                </w:rPr>
                <w:t>Ja</w:t>
              </w:r>
            </w:ins>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411"/>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6D5FFC" w:rsidRPr="00717312" w:rsidTr="00E710F0">
        <w:trPr>
          <w:trHeight w:val="245"/>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 xml:space="preserve">Indicatie </w:t>
            </w:r>
            <w:proofErr w:type="spellStart"/>
            <w:r w:rsidRPr="00717312">
              <w:rPr>
                <w:rFonts w:ascii="Arial" w:eastAsia="Times New Roman" w:hAnsi="Arial" w:cs="Arial"/>
                <w:b/>
                <w:bCs/>
                <w:color w:val="000000"/>
                <w:sz w:val="20"/>
                <w:szCs w:val="20"/>
              </w:rPr>
              <w:t>kardinaliteit</w:t>
            </w:r>
            <w:proofErr w:type="spellEnd"/>
          </w:p>
        </w:tc>
        <w:tc>
          <w:tcPr>
            <w:tcW w:w="5580" w:type="dxa"/>
            <w:tcBorders>
              <w:top w:val="nil"/>
              <w:left w:val="nil"/>
              <w:bottom w:val="nil"/>
              <w:right w:val="nil"/>
            </w:tcBorders>
          </w:tcPr>
          <w:p w:rsidR="006D5FFC" w:rsidRPr="00717312" w:rsidRDefault="00741825"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6D5FFC" w:rsidRPr="00717312">
              <w:rPr>
                <w:rFonts w:ascii="Arial" w:hAnsi="Arial" w:cs="Arial"/>
                <w:sz w:val="20"/>
                <w:szCs w:val="20"/>
                <w:lang w:val="en-AU"/>
              </w:rPr>
              <w:instrText xml:space="preserve">MERGEFIELD </w:instrText>
            </w:r>
            <w:r w:rsidR="006D5FFC"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6D5FFC"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6D5FFC"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6D5FFC"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6D5FFC"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Landelijk basisgegeven</w:t>
            </w:r>
          </w:p>
        </w:tc>
      </w:tr>
      <w:tr w:rsidR="006D5FFC" w:rsidRPr="00717312" w:rsidTr="00E710F0">
        <w:trPr>
          <w:trHeight w:val="230"/>
        </w:trPr>
        <w:tc>
          <w:tcPr>
            <w:tcW w:w="3780" w:type="dxa"/>
            <w:tcBorders>
              <w:top w:val="nil"/>
              <w:left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p>
        </w:tc>
        <w:tc>
          <w:tcPr>
            <w:tcW w:w="5580" w:type="dxa"/>
            <w:tcBorders>
              <w:top w:val="nil"/>
              <w:left w:val="nil"/>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p>
        </w:tc>
      </w:tr>
      <w:tr w:rsidR="006D5FFC" w:rsidRPr="00717312" w:rsidTr="00E710F0">
        <w:trPr>
          <w:trHeight w:val="230"/>
        </w:trPr>
        <w:tc>
          <w:tcPr>
            <w:tcW w:w="3780" w:type="dxa"/>
            <w:tcBorders>
              <w:top w:val="nil"/>
              <w:left w:val="nil"/>
              <w:bottom w:val="single" w:sz="4" w:space="0" w:color="auto"/>
              <w:right w:val="nil"/>
            </w:tcBorders>
          </w:tcPr>
          <w:p w:rsidR="006D5FFC" w:rsidRPr="00717312" w:rsidRDefault="006D5FFC" w:rsidP="00E710F0">
            <w:pPr>
              <w:autoSpaceDE w:val="0"/>
              <w:autoSpaceDN w:val="0"/>
              <w:adjustRightInd w:val="0"/>
              <w:spacing w:line="240" w:lineRule="auto"/>
              <w:rPr>
                <w:rFonts w:ascii="Arial" w:eastAsia="Times New Roman" w:hAnsi="Arial" w:cs="Arial"/>
                <w:b/>
                <w:bCs/>
                <w:color w:val="000000"/>
                <w:sz w:val="20"/>
                <w:szCs w:val="20"/>
              </w:rPr>
            </w:pPr>
            <w:r w:rsidRPr="007173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6D5FFC" w:rsidRPr="00717312" w:rsidRDefault="006D5FFC" w:rsidP="00E710F0">
            <w:pPr>
              <w:autoSpaceDE w:val="0"/>
              <w:autoSpaceDN w:val="0"/>
              <w:adjustRightInd w:val="0"/>
              <w:spacing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w:t>
            </w:r>
          </w:p>
        </w:tc>
      </w:tr>
    </w:tbl>
    <w:p w:rsidR="007247B4" w:rsidRDefault="007247B4"/>
    <w:p w:rsidR="007247B4" w:rsidRDefault="007247B4"/>
    <w:p w:rsidR="00530DD3" w:rsidRDefault="00530DD3"/>
    <w:sectPr w:rsidR="00530DD3" w:rsidSect="00057F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57C" w:rsidRDefault="003C057C" w:rsidP="00E710F0">
      <w:pPr>
        <w:spacing w:before="0" w:line="240" w:lineRule="auto"/>
      </w:pPr>
      <w:r>
        <w:separator/>
      </w:r>
    </w:p>
  </w:endnote>
  <w:endnote w:type="continuationSeparator" w:id="0">
    <w:p w:rsidR="003C057C" w:rsidRDefault="003C057C" w:rsidP="00E710F0">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458" w:author="Arjan" w:date="2014-05-06T17:43:00Z"/>
  <w:sdt>
    <w:sdtPr>
      <w:id w:val="38774891"/>
      <w:docPartObj>
        <w:docPartGallery w:val="Page Numbers (Bottom of Page)"/>
        <w:docPartUnique/>
      </w:docPartObj>
    </w:sdtPr>
    <w:sdtContent>
      <w:customXmlInsRangeEnd w:id="458"/>
      <w:p w:rsidR="005F3B6B" w:rsidRDefault="005F3B6B">
        <w:pPr>
          <w:pStyle w:val="Voettekst"/>
          <w:jc w:val="center"/>
          <w:rPr>
            <w:ins w:id="459" w:author="Arjan" w:date="2014-05-06T17:43:00Z"/>
          </w:rPr>
        </w:pPr>
        <w:ins w:id="460" w:author="Arjan" w:date="2014-05-06T17:43:00Z">
          <w:r>
            <w:fldChar w:fldCharType="begin"/>
          </w:r>
          <w:r>
            <w:instrText xml:space="preserve"> PAGE   \* MERGEFORMAT </w:instrText>
          </w:r>
          <w:r>
            <w:fldChar w:fldCharType="separate"/>
          </w:r>
        </w:ins>
        <w:r w:rsidR="00197EF3">
          <w:rPr>
            <w:noProof/>
          </w:rPr>
          <w:t>5</w:t>
        </w:r>
        <w:ins w:id="461" w:author="Arjan" w:date="2014-05-06T17:43:00Z">
          <w:r>
            <w:fldChar w:fldCharType="end"/>
          </w:r>
        </w:ins>
      </w:p>
      <w:customXmlInsRangeStart w:id="462" w:author="Arjan" w:date="2014-05-06T17:43:00Z"/>
    </w:sdtContent>
  </w:sdt>
  <w:customXmlInsRangeEnd w:id="462"/>
  <w:p w:rsidR="005F3B6B" w:rsidRDefault="005F3B6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57C" w:rsidRDefault="003C057C" w:rsidP="00E710F0">
      <w:pPr>
        <w:spacing w:before="0" w:line="240" w:lineRule="auto"/>
      </w:pPr>
      <w:r>
        <w:separator/>
      </w:r>
    </w:p>
  </w:footnote>
  <w:footnote w:type="continuationSeparator" w:id="0">
    <w:p w:rsidR="003C057C" w:rsidRDefault="003C057C" w:rsidP="00E710F0">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530DD3"/>
    <w:rsid w:val="000237E3"/>
    <w:rsid w:val="00057FBE"/>
    <w:rsid w:val="00113065"/>
    <w:rsid w:val="00197EF3"/>
    <w:rsid w:val="001B411B"/>
    <w:rsid w:val="00203D84"/>
    <w:rsid w:val="002E7E1C"/>
    <w:rsid w:val="002F1E7B"/>
    <w:rsid w:val="00364877"/>
    <w:rsid w:val="003C057C"/>
    <w:rsid w:val="00530DD3"/>
    <w:rsid w:val="005F3B6B"/>
    <w:rsid w:val="006D5FFC"/>
    <w:rsid w:val="007247B4"/>
    <w:rsid w:val="0072642C"/>
    <w:rsid w:val="00741825"/>
    <w:rsid w:val="00807252"/>
    <w:rsid w:val="008351F1"/>
    <w:rsid w:val="00911637"/>
    <w:rsid w:val="00973C00"/>
    <w:rsid w:val="00981BF2"/>
    <w:rsid w:val="00983EF5"/>
    <w:rsid w:val="00A448C8"/>
    <w:rsid w:val="00A56B22"/>
    <w:rsid w:val="00BA2ABE"/>
    <w:rsid w:val="00BA4368"/>
    <w:rsid w:val="00BB44B6"/>
    <w:rsid w:val="00C32CA4"/>
    <w:rsid w:val="00C87DA8"/>
    <w:rsid w:val="00C95299"/>
    <w:rsid w:val="00CA5550"/>
    <w:rsid w:val="00DF404E"/>
    <w:rsid w:val="00E00C67"/>
    <w:rsid w:val="00E37B8C"/>
    <w:rsid w:val="00E408D3"/>
    <w:rsid w:val="00E710F0"/>
    <w:rsid w:val="00EF060F"/>
    <w:rsid w:val="00F0706F"/>
    <w:rsid w:val="00F25BF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1BF2"/>
    <w:pPr>
      <w:spacing w:before="60" w:after="0"/>
    </w:pPr>
  </w:style>
  <w:style w:type="paragraph" w:styleId="Kop1">
    <w:name w:val="heading 1"/>
    <w:basedOn w:val="Standaard"/>
    <w:next w:val="Standaard"/>
    <w:link w:val="Kop1Char"/>
    <w:uiPriority w:val="9"/>
    <w:qFormat/>
    <w:rsid w:val="007247B4"/>
    <w:pPr>
      <w:keepNext/>
      <w:keepLines/>
      <w:numPr>
        <w:numId w:val="1"/>
      </w:numPr>
      <w:spacing w:before="48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7247B4"/>
    <w:pPr>
      <w:keepNext/>
      <w:keepLines/>
      <w:numPr>
        <w:ilvl w:val="1"/>
        <w:numId w:val="1"/>
      </w:numPr>
      <w:spacing w:before="20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7247B4"/>
    <w:pPr>
      <w:keepNext/>
      <w:keepLines/>
      <w:numPr>
        <w:ilvl w:val="2"/>
        <w:numId w:val="1"/>
      </w:numPr>
      <w:spacing w:before="20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7247B4"/>
    <w:pPr>
      <w:keepNext/>
      <w:keepLines/>
      <w:numPr>
        <w:ilvl w:val="3"/>
        <w:numId w:val="1"/>
      </w:numPr>
      <w:spacing w:before="20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7247B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7247B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7247B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7247B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7247B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247B4"/>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7247B4"/>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7247B4"/>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7247B4"/>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7247B4"/>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7247B4"/>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7247B4"/>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7247B4"/>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7247B4"/>
    <w:rPr>
      <w:rFonts w:asciiTheme="majorHAnsi" w:eastAsiaTheme="majorEastAsia" w:hAnsiTheme="majorHAnsi" w:cstheme="majorBidi"/>
      <w:i/>
      <w:iCs/>
      <w:color w:val="404040" w:themeColor="text1" w:themeTint="BF"/>
      <w:sz w:val="20"/>
      <w:szCs w:val="20"/>
    </w:rPr>
  </w:style>
  <w:style w:type="paragraph" w:styleId="Documentstructuur">
    <w:name w:val="Document Map"/>
    <w:basedOn w:val="Standaard"/>
    <w:link w:val="DocumentstructuurChar"/>
    <w:uiPriority w:val="99"/>
    <w:semiHidden/>
    <w:unhideWhenUsed/>
    <w:rsid w:val="007247B4"/>
    <w:pPr>
      <w:spacing w:before="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7247B4"/>
    <w:rPr>
      <w:rFonts w:ascii="Tahoma" w:hAnsi="Tahoma" w:cs="Tahoma"/>
      <w:sz w:val="16"/>
      <w:szCs w:val="16"/>
    </w:rPr>
  </w:style>
  <w:style w:type="paragraph" w:styleId="Ballontekst">
    <w:name w:val="Balloon Text"/>
    <w:basedOn w:val="Standaard"/>
    <w:link w:val="BallontekstChar"/>
    <w:uiPriority w:val="99"/>
    <w:semiHidden/>
    <w:unhideWhenUsed/>
    <w:rsid w:val="00C95299"/>
    <w:pPr>
      <w:spacing w:before="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95299"/>
    <w:rPr>
      <w:rFonts w:ascii="Tahoma" w:hAnsi="Tahoma" w:cs="Tahoma"/>
      <w:sz w:val="16"/>
      <w:szCs w:val="16"/>
    </w:rPr>
  </w:style>
  <w:style w:type="paragraph" w:styleId="Koptekst">
    <w:name w:val="header"/>
    <w:basedOn w:val="Standaard"/>
    <w:link w:val="KoptekstChar"/>
    <w:uiPriority w:val="99"/>
    <w:semiHidden/>
    <w:unhideWhenUsed/>
    <w:rsid w:val="00E710F0"/>
    <w:pPr>
      <w:tabs>
        <w:tab w:val="center" w:pos="4536"/>
        <w:tab w:val="right" w:pos="9072"/>
      </w:tabs>
      <w:spacing w:before="0" w:line="240" w:lineRule="auto"/>
    </w:pPr>
  </w:style>
  <w:style w:type="character" w:customStyle="1" w:styleId="KoptekstChar">
    <w:name w:val="Koptekst Char"/>
    <w:basedOn w:val="Standaardalinea-lettertype"/>
    <w:link w:val="Koptekst"/>
    <w:uiPriority w:val="99"/>
    <w:semiHidden/>
    <w:rsid w:val="00E710F0"/>
  </w:style>
  <w:style w:type="paragraph" w:styleId="Voettekst">
    <w:name w:val="footer"/>
    <w:basedOn w:val="Standaard"/>
    <w:link w:val="VoettekstChar"/>
    <w:uiPriority w:val="99"/>
    <w:unhideWhenUsed/>
    <w:rsid w:val="00E710F0"/>
    <w:pPr>
      <w:tabs>
        <w:tab w:val="center" w:pos="4536"/>
        <w:tab w:val="right" w:pos="9072"/>
      </w:tabs>
      <w:spacing w:before="0" w:line="240" w:lineRule="auto"/>
    </w:pPr>
  </w:style>
  <w:style w:type="character" w:customStyle="1" w:styleId="VoettekstChar">
    <w:name w:val="Voettekst Char"/>
    <w:basedOn w:val="Standaardalinea-lettertype"/>
    <w:link w:val="Voettekst"/>
    <w:uiPriority w:val="99"/>
    <w:rsid w:val="00E710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14</Pages>
  <Words>4641</Words>
  <Characters>25528</Characters>
  <Application>Microsoft Office Word</Application>
  <DocSecurity>0</DocSecurity>
  <Lines>212</Lines>
  <Paragraphs>60</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30109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cp:lastModifiedBy>
  <cp:revision>4</cp:revision>
  <dcterms:created xsi:type="dcterms:W3CDTF">2014-05-08T14:17:00Z</dcterms:created>
  <dcterms:modified xsi:type="dcterms:W3CDTF">2014-05-08T15:27:00Z</dcterms:modified>
</cp:coreProperties>
</file>